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443" w:rsidRDefault="00303443" w:rsidP="0004229A">
      <w:pPr>
        <w:ind w:firstLine="0"/>
        <w:jc w:val="center"/>
        <w:rPr>
          <w:rFonts w:ascii="Times New Roman" w:hAnsi="Times New Roman" w:cs="Times New Roman"/>
          <w:b/>
          <w:sz w:val="32"/>
        </w:rPr>
      </w:pPr>
    </w:p>
    <w:p w:rsidR="00303443" w:rsidRDefault="00303443" w:rsidP="0004229A">
      <w:pPr>
        <w:ind w:firstLine="0"/>
        <w:jc w:val="center"/>
        <w:rPr>
          <w:rFonts w:ascii="Times New Roman" w:hAnsi="Times New Roman" w:cs="Times New Roman"/>
          <w:b/>
          <w:sz w:val="32"/>
        </w:rPr>
      </w:pPr>
    </w:p>
    <w:p w:rsidR="00303443" w:rsidRDefault="00303443" w:rsidP="0004229A">
      <w:pPr>
        <w:ind w:firstLine="0"/>
        <w:jc w:val="center"/>
        <w:rPr>
          <w:rFonts w:ascii="Times New Roman" w:hAnsi="Times New Roman" w:cs="Times New Roman"/>
          <w:b/>
          <w:sz w:val="32"/>
        </w:rPr>
      </w:pPr>
    </w:p>
    <w:p w:rsidR="00303443" w:rsidRDefault="00303443" w:rsidP="0004229A">
      <w:pPr>
        <w:ind w:firstLine="0"/>
        <w:jc w:val="center"/>
        <w:rPr>
          <w:rFonts w:ascii="Times New Roman" w:hAnsi="Times New Roman" w:cs="Times New Roman"/>
          <w:b/>
          <w:sz w:val="32"/>
        </w:rPr>
      </w:pPr>
    </w:p>
    <w:p w:rsidR="007D5795" w:rsidRPr="00303443" w:rsidRDefault="00A00B7A" w:rsidP="0004229A">
      <w:pPr>
        <w:ind w:firstLine="0"/>
        <w:jc w:val="center"/>
        <w:rPr>
          <w:rFonts w:ascii="Times New Roman" w:hAnsi="Times New Roman" w:cs="Times New Roman"/>
          <w:b/>
          <w:sz w:val="40"/>
          <w:szCs w:val="40"/>
        </w:rPr>
      </w:pPr>
      <w:r w:rsidRPr="00303443">
        <w:rPr>
          <w:rFonts w:ascii="Times New Roman" w:hAnsi="Times New Roman" w:cs="Times New Roman"/>
          <w:b/>
          <w:sz w:val="40"/>
          <w:szCs w:val="40"/>
        </w:rPr>
        <w:t xml:space="preserve">Организация деятельности </w:t>
      </w:r>
      <w:r w:rsidR="00A25DE6" w:rsidRPr="00303443">
        <w:rPr>
          <w:rFonts w:ascii="Times New Roman" w:hAnsi="Times New Roman" w:cs="Times New Roman"/>
          <w:b/>
          <w:sz w:val="40"/>
          <w:szCs w:val="40"/>
        </w:rPr>
        <w:t xml:space="preserve">учащихся  </w:t>
      </w:r>
      <w:r w:rsidR="00CD2501" w:rsidRPr="00303443">
        <w:rPr>
          <w:rFonts w:ascii="Times New Roman" w:hAnsi="Times New Roman" w:cs="Times New Roman"/>
          <w:b/>
          <w:sz w:val="40"/>
          <w:szCs w:val="40"/>
        </w:rPr>
        <w:t xml:space="preserve">при подготовке к сочинению в рамках  </w:t>
      </w:r>
      <w:r w:rsidR="007D5795" w:rsidRPr="00303443">
        <w:rPr>
          <w:rFonts w:ascii="Times New Roman" w:hAnsi="Times New Roman" w:cs="Times New Roman"/>
          <w:b/>
          <w:sz w:val="40"/>
          <w:szCs w:val="40"/>
        </w:rPr>
        <w:t>технологии «Целенаправленное развитие познавательных стратегий школьников»</w:t>
      </w:r>
    </w:p>
    <w:p w:rsidR="008610B3" w:rsidRPr="00303443" w:rsidRDefault="008610B3" w:rsidP="007D5795">
      <w:pPr>
        <w:jc w:val="center"/>
        <w:rPr>
          <w:rFonts w:ascii="Times New Roman" w:hAnsi="Times New Roman" w:cs="Times New Roman"/>
          <w:b/>
          <w:sz w:val="40"/>
          <w:szCs w:val="40"/>
        </w:rPr>
      </w:pPr>
    </w:p>
    <w:p w:rsidR="00303443" w:rsidRDefault="00303443" w:rsidP="0004229A">
      <w:pPr>
        <w:jc w:val="right"/>
        <w:rPr>
          <w:rFonts w:ascii="Times New Roman" w:hAnsi="Times New Roman" w:cs="Times New Roman"/>
          <w:sz w:val="40"/>
          <w:szCs w:val="40"/>
        </w:rPr>
      </w:pPr>
    </w:p>
    <w:p w:rsidR="00303443" w:rsidRDefault="00303443" w:rsidP="0004229A">
      <w:pPr>
        <w:jc w:val="right"/>
        <w:rPr>
          <w:rFonts w:ascii="Times New Roman" w:hAnsi="Times New Roman" w:cs="Times New Roman"/>
          <w:sz w:val="40"/>
          <w:szCs w:val="40"/>
        </w:rPr>
      </w:pPr>
    </w:p>
    <w:p w:rsidR="007D5795" w:rsidRPr="00303443" w:rsidRDefault="007D5795" w:rsidP="00303443">
      <w:pPr>
        <w:jc w:val="right"/>
        <w:rPr>
          <w:rFonts w:ascii="Times New Roman" w:hAnsi="Times New Roman" w:cs="Times New Roman"/>
          <w:sz w:val="40"/>
          <w:szCs w:val="40"/>
        </w:rPr>
      </w:pPr>
      <w:r w:rsidRPr="00303443">
        <w:rPr>
          <w:rFonts w:ascii="Times New Roman" w:hAnsi="Times New Roman" w:cs="Times New Roman"/>
          <w:sz w:val="40"/>
          <w:szCs w:val="40"/>
        </w:rPr>
        <w:t>Еремина Ольга Николаевна,</w:t>
      </w:r>
    </w:p>
    <w:p w:rsidR="007D5795" w:rsidRPr="00303443" w:rsidRDefault="007D5795" w:rsidP="00303443">
      <w:pPr>
        <w:jc w:val="right"/>
        <w:rPr>
          <w:rFonts w:ascii="Times New Roman" w:hAnsi="Times New Roman" w:cs="Times New Roman"/>
          <w:sz w:val="40"/>
          <w:szCs w:val="40"/>
        </w:rPr>
      </w:pPr>
      <w:r w:rsidRPr="00303443">
        <w:rPr>
          <w:rFonts w:ascii="Times New Roman" w:hAnsi="Times New Roman" w:cs="Times New Roman"/>
          <w:sz w:val="40"/>
          <w:szCs w:val="40"/>
        </w:rPr>
        <w:t>учитель русского языка и литературы</w:t>
      </w:r>
    </w:p>
    <w:p w:rsidR="007D5795" w:rsidRPr="00303443" w:rsidRDefault="00C01B33" w:rsidP="00303443">
      <w:pPr>
        <w:jc w:val="right"/>
        <w:rPr>
          <w:rFonts w:ascii="Times New Roman" w:hAnsi="Times New Roman" w:cs="Times New Roman"/>
          <w:sz w:val="40"/>
          <w:szCs w:val="40"/>
        </w:rPr>
      </w:pPr>
      <w:r w:rsidRPr="00303443">
        <w:rPr>
          <w:rFonts w:ascii="Times New Roman" w:hAnsi="Times New Roman" w:cs="Times New Roman"/>
          <w:sz w:val="40"/>
          <w:szCs w:val="40"/>
        </w:rPr>
        <w:t>высшей квалификационной категории</w:t>
      </w:r>
    </w:p>
    <w:p w:rsidR="007D5795" w:rsidRPr="00303443" w:rsidRDefault="007D5795" w:rsidP="00303443">
      <w:pPr>
        <w:jc w:val="right"/>
        <w:rPr>
          <w:rFonts w:ascii="Times New Roman" w:hAnsi="Times New Roman" w:cs="Times New Roman"/>
          <w:sz w:val="40"/>
          <w:szCs w:val="40"/>
        </w:rPr>
      </w:pPr>
      <w:r w:rsidRPr="00303443">
        <w:rPr>
          <w:rFonts w:ascii="Times New Roman" w:hAnsi="Times New Roman" w:cs="Times New Roman"/>
          <w:sz w:val="40"/>
          <w:szCs w:val="40"/>
        </w:rPr>
        <w:t>МБОУ «Бавленская СОШ»</w:t>
      </w:r>
    </w:p>
    <w:p w:rsidR="00303443" w:rsidRDefault="007D5795" w:rsidP="00303443">
      <w:pPr>
        <w:jc w:val="right"/>
        <w:rPr>
          <w:rFonts w:ascii="Times New Roman" w:hAnsi="Times New Roman" w:cs="Times New Roman"/>
          <w:sz w:val="40"/>
          <w:szCs w:val="40"/>
        </w:rPr>
      </w:pPr>
      <w:r w:rsidRPr="00303443">
        <w:rPr>
          <w:rFonts w:ascii="Times New Roman" w:hAnsi="Times New Roman" w:cs="Times New Roman"/>
          <w:sz w:val="40"/>
          <w:szCs w:val="40"/>
        </w:rPr>
        <w:t>Кольчугинск</w:t>
      </w:r>
      <w:r w:rsidR="0004229A" w:rsidRPr="00303443">
        <w:rPr>
          <w:rFonts w:ascii="Times New Roman" w:hAnsi="Times New Roman" w:cs="Times New Roman"/>
          <w:sz w:val="40"/>
          <w:szCs w:val="40"/>
        </w:rPr>
        <w:t xml:space="preserve">ого района </w:t>
      </w:r>
    </w:p>
    <w:p w:rsidR="007D5795" w:rsidRPr="00303443" w:rsidRDefault="0004229A" w:rsidP="00303443">
      <w:pPr>
        <w:jc w:val="right"/>
        <w:rPr>
          <w:rFonts w:ascii="Times New Roman" w:hAnsi="Times New Roman" w:cs="Times New Roman"/>
          <w:sz w:val="40"/>
          <w:szCs w:val="40"/>
        </w:rPr>
      </w:pPr>
      <w:r w:rsidRPr="00303443">
        <w:rPr>
          <w:rFonts w:ascii="Times New Roman" w:hAnsi="Times New Roman" w:cs="Times New Roman"/>
          <w:sz w:val="40"/>
          <w:szCs w:val="40"/>
        </w:rPr>
        <w:t>Владимирской области</w:t>
      </w:r>
    </w:p>
    <w:p w:rsidR="007D5795" w:rsidRPr="00303443" w:rsidRDefault="007D5795" w:rsidP="007D5795">
      <w:pPr>
        <w:rPr>
          <w:rFonts w:ascii="Times New Roman" w:hAnsi="Times New Roman" w:cs="Times New Roman"/>
          <w:sz w:val="40"/>
          <w:szCs w:val="40"/>
        </w:rPr>
      </w:pPr>
    </w:p>
    <w:p w:rsidR="00303443" w:rsidRPr="00303443" w:rsidRDefault="00303443" w:rsidP="008C6E38">
      <w:pPr>
        <w:pStyle w:val="text"/>
        <w:spacing w:before="0" w:beforeAutospacing="0" w:after="0" w:afterAutospacing="0" w:line="360" w:lineRule="auto"/>
        <w:jc w:val="both"/>
        <w:rPr>
          <w:sz w:val="40"/>
          <w:szCs w:val="40"/>
        </w:rPr>
      </w:pPr>
    </w:p>
    <w:p w:rsidR="00303443" w:rsidRPr="00303443" w:rsidRDefault="00303443" w:rsidP="008C6E38">
      <w:pPr>
        <w:pStyle w:val="text"/>
        <w:spacing w:before="0" w:beforeAutospacing="0" w:after="0" w:afterAutospacing="0" w:line="360" w:lineRule="auto"/>
        <w:jc w:val="both"/>
        <w:rPr>
          <w:sz w:val="40"/>
          <w:szCs w:val="40"/>
        </w:rPr>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Pr="007A2117" w:rsidRDefault="007A2117" w:rsidP="007A2117">
      <w:pPr>
        <w:pStyle w:val="text"/>
        <w:spacing w:before="0" w:beforeAutospacing="0" w:after="0" w:afterAutospacing="0" w:line="360" w:lineRule="auto"/>
        <w:jc w:val="center"/>
        <w:rPr>
          <w:sz w:val="28"/>
        </w:rPr>
      </w:pPr>
      <w:r w:rsidRPr="007A2117">
        <w:rPr>
          <w:sz w:val="28"/>
        </w:rPr>
        <w:lastRenderedPageBreak/>
        <w:t>Оглавление</w:t>
      </w:r>
    </w:p>
    <w:tbl>
      <w:tblPr>
        <w:tblStyle w:val="a6"/>
        <w:tblpPr w:leftFromText="180" w:rightFromText="180" w:vertAnchor="text" w:horzAnchor="margin" w:tblpY="12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13"/>
        <w:gridCol w:w="958"/>
      </w:tblGrid>
      <w:tr w:rsidR="007A2117" w:rsidRPr="00F53A0D" w:rsidTr="00F53A0D">
        <w:tc>
          <w:tcPr>
            <w:tcW w:w="8613" w:type="dxa"/>
          </w:tcPr>
          <w:p w:rsidR="007A2117" w:rsidRPr="00F53A0D" w:rsidRDefault="007A2117" w:rsidP="007A2117">
            <w:pPr>
              <w:pStyle w:val="text"/>
              <w:spacing w:before="0" w:beforeAutospacing="0" w:after="0" w:afterAutospacing="0" w:line="360" w:lineRule="auto"/>
              <w:jc w:val="both"/>
              <w:rPr>
                <w:sz w:val="28"/>
              </w:rPr>
            </w:pPr>
            <w:r w:rsidRPr="00F53A0D">
              <w:rPr>
                <w:sz w:val="28"/>
              </w:rPr>
              <w:t>Условия возникновения опыта</w:t>
            </w:r>
          </w:p>
        </w:tc>
        <w:tc>
          <w:tcPr>
            <w:tcW w:w="958" w:type="dxa"/>
          </w:tcPr>
          <w:p w:rsidR="007A2117" w:rsidRPr="00F53A0D" w:rsidRDefault="007A2117" w:rsidP="00F53A0D">
            <w:pPr>
              <w:pStyle w:val="text"/>
              <w:spacing w:before="0" w:beforeAutospacing="0" w:after="0" w:afterAutospacing="0" w:line="360" w:lineRule="auto"/>
              <w:jc w:val="right"/>
              <w:rPr>
                <w:sz w:val="28"/>
              </w:rPr>
            </w:pPr>
            <w:r w:rsidRPr="00F53A0D">
              <w:rPr>
                <w:sz w:val="28"/>
              </w:rPr>
              <w:t>3</w:t>
            </w:r>
          </w:p>
        </w:tc>
      </w:tr>
      <w:tr w:rsidR="007A2117" w:rsidRPr="00F53A0D" w:rsidTr="00F53A0D">
        <w:tc>
          <w:tcPr>
            <w:tcW w:w="8613" w:type="dxa"/>
          </w:tcPr>
          <w:p w:rsidR="007A2117" w:rsidRPr="00F53A0D" w:rsidRDefault="007A2117" w:rsidP="007A2117">
            <w:pPr>
              <w:pStyle w:val="text"/>
              <w:spacing w:before="0" w:beforeAutospacing="0" w:after="0" w:afterAutospacing="0" w:line="360" w:lineRule="auto"/>
              <w:jc w:val="both"/>
              <w:rPr>
                <w:sz w:val="28"/>
              </w:rPr>
            </w:pPr>
            <w:r w:rsidRPr="00F53A0D">
              <w:rPr>
                <w:sz w:val="28"/>
              </w:rPr>
              <w:t>Актуальность опыта</w:t>
            </w:r>
          </w:p>
        </w:tc>
        <w:tc>
          <w:tcPr>
            <w:tcW w:w="958" w:type="dxa"/>
          </w:tcPr>
          <w:p w:rsidR="007A2117" w:rsidRPr="00F53A0D" w:rsidRDefault="007A2117" w:rsidP="00F53A0D">
            <w:pPr>
              <w:pStyle w:val="text"/>
              <w:spacing w:before="0" w:beforeAutospacing="0" w:after="0" w:afterAutospacing="0" w:line="360" w:lineRule="auto"/>
              <w:jc w:val="right"/>
              <w:rPr>
                <w:sz w:val="28"/>
              </w:rPr>
            </w:pPr>
            <w:r w:rsidRPr="00F53A0D">
              <w:rPr>
                <w:sz w:val="28"/>
              </w:rPr>
              <w:t>4</w:t>
            </w:r>
          </w:p>
        </w:tc>
      </w:tr>
      <w:tr w:rsidR="007A2117" w:rsidRPr="00F53A0D" w:rsidTr="00F53A0D">
        <w:tc>
          <w:tcPr>
            <w:tcW w:w="8613" w:type="dxa"/>
          </w:tcPr>
          <w:p w:rsidR="007A2117" w:rsidRPr="00F53A0D" w:rsidRDefault="00F53A0D" w:rsidP="007A2117">
            <w:pPr>
              <w:pStyle w:val="text"/>
              <w:spacing w:before="0" w:beforeAutospacing="0" w:after="0" w:afterAutospacing="0" w:line="360" w:lineRule="auto"/>
              <w:jc w:val="both"/>
              <w:rPr>
                <w:sz w:val="28"/>
              </w:rPr>
            </w:pPr>
            <w:r w:rsidRPr="00F53A0D">
              <w:rPr>
                <w:sz w:val="28"/>
              </w:rPr>
              <w:t>Педагогическая идея опыта</w:t>
            </w:r>
          </w:p>
        </w:tc>
        <w:tc>
          <w:tcPr>
            <w:tcW w:w="958" w:type="dxa"/>
          </w:tcPr>
          <w:p w:rsidR="007A2117" w:rsidRPr="00F53A0D" w:rsidRDefault="00F53A0D" w:rsidP="00F53A0D">
            <w:pPr>
              <w:pStyle w:val="text"/>
              <w:spacing w:before="0" w:beforeAutospacing="0" w:after="0" w:afterAutospacing="0" w:line="360" w:lineRule="auto"/>
              <w:jc w:val="right"/>
              <w:rPr>
                <w:sz w:val="28"/>
              </w:rPr>
            </w:pPr>
            <w:r w:rsidRPr="00F53A0D">
              <w:rPr>
                <w:sz w:val="28"/>
              </w:rPr>
              <w:t>5</w:t>
            </w:r>
          </w:p>
        </w:tc>
      </w:tr>
      <w:tr w:rsidR="007A2117" w:rsidRPr="00F53A0D" w:rsidTr="00F53A0D">
        <w:tc>
          <w:tcPr>
            <w:tcW w:w="8613" w:type="dxa"/>
          </w:tcPr>
          <w:p w:rsidR="007A2117" w:rsidRPr="00F53A0D" w:rsidRDefault="00F53A0D" w:rsidP="007A2117">
            <w:pPr>
              <w:pStyle w:val="text"/>
              <w:spacing w:before="0" w:beforeAutospacing="0" w:after="0" w:afterAutospacing="0" w:line="360" w:lineRule="auto"/>
              <w:jc w:val="both"/>
              <w:rPr>
                <w:sz w:val="28"/>
              </w:rPr>
            </w:pPr>
            <w:r w:rsidRPr="00F53A0D">
              <w:rPr>
                <w:sz w:val="28"/>
              </w:rPr>
              <w:t>Теоретическая база опыта</w:t>
            </w:r>
          </w:p>
        </w:tc>
        <w:tc>
          <w:tcPr>
            <w:tcW w:w="958" w:type="dxa"/>
          </w:tcPr>
          <w:p w:rsidR="007A2117" w:rsidRPr="00F53A0D" w:rsidRDefault="00F53A0D" w:rsidP="00F53A0D">
            <w:pPr>
              <w:pStyle w:val="text"/>
              <w:spacing w:before="0" w:beforeAutospacing="0" w:after="0" w:afterAutospacing="0" w:line="360" w:lineRule="auto"/>
              <w:jc w:val="right"/>
              <w:rPr>
                <w:sz w:val="28"/>
              </w:rPr>
            </w:pPr>
            <w:r w:rsidRPr="00F53A0D">
              <w:rPr>
                <w:sz w:val="28"/>
              </w:rPr>
              <w:t>5</w:t>
            </w:r>
          </w:p>
        </w:tc>
      </w:tr>
      <w:tr w:rsidR="007A2117" w:rsidRPr="00F53A0D" w:rsidTr="00F53A0D">
        <w:tc>
          <w:tcPr>
            <w:tcW w:w="8613" w:type="dxa"/>
          </w:tcPr>
          <w:p w:rsidR="007A2117" w:rsidRPr="00F53A0D" w:rsidRDefault="00F53A0D" w:rsidP="007A2117">
            <w:pPr>
              <w:pStyle w:val="text"/>
              <w:spacing w:before="0" w:beforeAutospacing="0" w:after="0" w:afterAutospacing="0" w:line="360" w:lineRule="auto"/>
              <w:jc w:val="both"/>
              <w:rPr>
                <w:sz w:val="28"/>
              </w:rPr>
            </w:pPr>
            <w:r w:rsidRPr="00F53A0D">
              <w:rPr>
                <w:sz w:val="28"/>
              </w:rPr>
              <w:t>Новизна опыта</w:t>
            </w:r>
          </w:p>
        </w:tc>
        <w:tc>
          <w:tcPr>
            <w:tcW w:w="958" w:type="dxa"/>
          </w:tcPr>
          <w:p w:rsidR="007A2117" w:rsidRPr="00F53A0D" w:rsidRDefault="00F53A0D" w:rsidP="00F53A0D">
            <w:pPr>
              <w:pStyle w:val="text"/>
              <w:spacing w:before="0" w:beforeAutospacing="0" w:after="0" w:afterAutospacing="0" w:line="360" w:lineRule="auto"/>
              <w:jc w:val="right"/>
              <w:rPr>
                <w:sz w:val="28"/>
              </w:rPr>
            </w:pPr>
            <w:r w:rsidRPr="00F53A0D">
              <w:rPr>
                <w:sz w:val="28"/>
              </w:rPr>
              <w:t>8</w:t>
            </w:r>
          </w:p>
        </w:tc>
      </w:tr>
      <w:tr w:rsidR="007A2117" w:rsidRPr="00F53A0D" w:rsidTr="00F53A0D">
        <w:tc>
          <w:tcPr>
            <w:tcW w:w="8613" w:type="dxa"/>
          </w:tcPr>
          <w:p w:rsidR="007A2117" w:rsidRPr="00F53A0D" w:rsidRDefault="00F53A0D" w:rsidP="007A2117">
            <w:pPr>
              <w:pStyle w:val="text"/>
              <w:spacing w:before="0" w:beforeAutospacing="0" w:after="0" w:afterAutospacing="0" w:line="360" w:lineRule="auto"/>
              <w:jc w:val="both"/>
              <w:rPr>
                <w:sz w:val="28"/>
              </w:rPr>
            </w:pPr>
            <w:r w:rsidRPr="00F53A0D">
              <w:rPr>
                <w:sz w:val="28"/>
              </w:rPr>
              <w:t>Технология опыта</w:t>
            </w:r>
          </w:p>
        </w:tc>
        <w:tc>
          <w:tcPr>
            <w:tcW w:w="958" w:type="dxa"/>
          </w:tcPr>
          <w:p w:rsidR="007A2117" w:rsidRPr="00F53A0D" w:rsidRDefault="00F53A0D" w:rsidP="00F53A0D">
            <w:pPr>
              <w:pStyle w:val="text"/>
              <w:spacing w:before="0" w:beforeAutospacing="0" w:after="0" w:afterAutospacing="0" w:line="360" w:lineRule="auto"/>
              <w:jc w:val="right"/>
              <w:rPr>
                <w:sz w:val="28"/>
              </w:rPr>
            </w:pPr>
            <w:r w:rsidRPr="00F53A0D">
              <w:rPr>
                <w:sz w:val="28"/>
              </w:rPr>
              <w:t>8</w:t>
            </w:r>
          </w:p>
        </w:tc>
      </w:tr>
      <w:tr w:rsidR="007A2117" w:rsidRPr="00F53A0D" w:rsidTr="00F53A0D">
        <w:tc>
          <w:tcPr>
            <w:tcW w:w="8613" w:type="dxa"/>
          </w:tcPr>
          <w:p w:rsidR="007A2117" w:rsidRPr="00F53A0D" w:rsidRDefault="00F53A0D" w:rsidP="007A2117">
            <w:pPr>
              <w:pStyle w:val="text"/>
              <w:spacing w:before="0" w:beforeAutospacing="0" w:after="0" w:afterAutospacing="0" w:line="360" w:lineRule="auto"/>
              <w:jc w:val="both"/>
              <w:rPr>
                <w:sz w:val="28"/>
              </w:rPr>
            </w:pPr>
            <w:r w:rsidRPr="00F53A0D">
              <w:rPr>
                <w:sz w:val="28"/>
              </w:rPr>
              <w:t>Результативность опыта</w:t>
            </w:r>
          </w:p>
        </w:tc>
        <w:tc>
          <w:tcPr>
            <w:tcW w:w="958" w:type="dxa"/>
          </w:tcPr>
          <w:p w:rsidR="007A2117" w:rsidRPr="00F53A0D" w:rsidRDefault="00F53A0D" w:rsidP="00F53A0D">
            <w:pPr>
              <w:pStyle w:val="text"/>
              <w:spacing w:before="0" w:beforeAutospacing="0" w:after="0" w:afterAutospacing="0" w:line="360" w:lineRule="auto"/>
              <w:jc w:val="right"/>
              <w:rPr>
                <w:sz w:val="28"/>
              </w:rPr>
            </w:pPr>
            <w:r w:rsidRPr="00F53A0D">
              <w:rPr>
                <w:sz w:val="28"/>
              </w:rPr>
              <w:t>31</w:t>
            </w:r>
          </w:p>
        </w:tc>
      </w:tr>
      <w:tr w:rsidR="007A2117" w:rsidRPr="00F53A0D" w:rsidTr="00F53A0D">
        <w:tc>
          <w:tcPr>
            <w:tcW w:w="8613" w:type="dxa"/>
          </w:tcPr>
          <w:p w:rsidR="007A2117" w:rsidRPr="00F53A0D" w:rsidRDefault="00F53A0D" w:rsidP="007A2117">
            <w:pPr>
              <w:pStyle w:val="text"/>
              <w:spacing w:before="0" w:beforeAutospacing="0" w:after="0" w:afterAutospacing="0" w:line="360" w:lineRule="auto"/>
              <w:jc w:val="both"/>
              <w:rPr>
                <w:sz w:val="28"/>
              </w:rPr>
            </w:pPr>
            <w:r w:rsidRPr="00F53A0D">
              <w:rPr>
                <w:sz w:val="28"/>
              </w:rPr>
              <w:t>Адресная направленность опыта</w:t>
            </w:r>
          </w:p>
        </w:tc>
        <w:tc>
          <w:tcPr>
            <w:tcW w:w="958" w:type="dxa"/>
          </w:tcPr>
          <w:p w:rsidR="007A2117" w:rsidRPr="00F53A0D" w:rsidRDefault="00F53A0D" w:rsidP="00F53A0D">
            <w:pPr>
              <w:pStyle w:val="text"/>
              <w:spacing w:before="0" w:beforeAutospacing="0" w:after="0" w:afterAutospacing="0" w:line="360" w:lineRule="auto"/>
              <w:jc w:val="right"/>
              <w:rPr>
                <w:sz w:val="28"/>
              </w:rPr>
            </w:pPr>
            <w:r w:rsidRPr="00F53A0D">
              <w:rPr>
                <w:sz w:val="28"/>
              </w:rPr>
              <w:t>31</w:t>
            </w:r>
          </w:p>
        </w:tc>
      </w:tr>
      <w:tr w:rsidR="00F53A0D" w:rsidRPr="00F53A0D" w:rsidTr="00F53A0D">
        <w:tc>
          <w:tcPr>
            <w:tcW w:w="8613" w:type="dxa"/>
          </w:tcPr>
          <w:p w:rsidR="00F53A0D" w:rsidRPr="00F53A0D" w:rsidRDefault="00F53A0D" w:rsidP="007A2117">
            <w:pPr>
              <w:pStyle w:val="text"/>
              <w:spacing w:before="0" w:beforeAutospacing="0" w:after="0" w:afterAutospacing="0" w:line="360" w:lineRule="auto"/>
              <w:jc w:val="both"/>
              <w:rPr>
                <w:sz w:val="28"/>
              </w:rPr>
            </w:pPr>
            <w:r w:rsidRPr="00F53A0D">
              <w:rPr>
                <w:sz w:val="28"/>
              </w:rPr>
              <w:t>Приложения</w:t>
            </w:r>
          </w:p>
        </w:tc>
        <w:tc>
          <w:tcPr>
            <w:tcW w:w="958" w:type="dxa"/>
          </w:tcPr>
          <w:p w:rsidR="00F53A0D" w:rsidRPr="00F53A0D" w:rsidRDefault="00F53A0D" w:rsidP="00F53A0D">
            <w:pPr>
              <w:pStyle w:val="text"/>
              <w:spacing w:before="0" w:beforeAutospacing="0" w:after="0" w:afterAutospacing="0" w:line="360" w:lineRule="auto"/>
              <w:jc w:val="right"/>
              <w:rPr>
                <w:sz w:val="28"/>
              </w:rPr>
            </w:pPr>
            <w:r w:rsidRPr="00F53A0D">
              <w:rPr>
                <w:sz w:val="28"/>
              </w:rPr>
              <w:t>33</w:t>
            </w:r>
          </w:p>
        </w:tc>
      </w:tr>
    </w:tbl>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303443" w:rsidRDefault="00303443" w:rsidP="008C6E38">
      <w:pPr>
        <w:pStyle w:val="text"/>
        <w:spacing w:before="0" w:beforeAutospacing="0" w:after="0" w:afterAutospacing="0" w:line="360" w:lineRule="auto"/>
        <w:jc w:val="both"/>
      </w:pPr>
    </w:p>
    <w:p w:rsidR="00EC403D" w:rsidRDefault="00EC403D" w:rsidP="008C6E38">
      <w:pPr>
        <w:pStyle w:val="text"/>
        <w:spacing w:before="0" w:beforeAutospacing="0" w:after="0" w:afterAutospacing="0" w:line="360" w:lineRule="auto"/>
        <w:jc w:val="both"/>
      </w:pPr>
      <w:r w:rsidRPr="007A7A05">
        <w:lastRenderedPageBreak/>
        <w:t>УСЛОВИ</w:t>
      </w:r>
      <w:r w:rsidR="00A4668E" w:rsidRPr="007A7A05">
        <w:t>Я</w:t>
      </w:r>
      <w:r w:rsidRPr="007A7A05">
        <w:t xml:space="preserve"> ВОЗНИКНОВЕНИ</w:t>
      </w:r>
      <w:r w:rsidR="00A4668E" w:rsidRPr="007A7A05">
        <w:t>Я</w:t>
      </w:r>
      <w:r w:rsidRPr="007A7A05">
        <w:t xml:space="preserve"> ОПЫТА</w:t>
      </w:r>
    </w:p>
    <w:p w:rsidR="006C3907" w:rsidRDefault="007D5795" w:rsidP="0004229A">
      <w:pPr>
        <w:pStyle w:val="text"/>
        <w:spacing w:before="0" w:beforeAutospacing="0" w:after="0" w:afterAutospacing="0" w:line="360" w:lineRule="auto"/>
        <w:ind w:firstLine="708"/>
        <w:jc w:val="both"/>
      </w:pPr>
      <w:r>
        <w:t xml:space="preserve">Сочинения как вид </w:t>
      </w:r>
      <w:r w:rsidR="00CD2501">
        <w:t xml:space="preserve">творческой </w:t>
      </w:r>
      <w:r>
        <w:t xml:space="preserve">работы в школе, к сожалению, занимает все меньшее место. </w:t>
      </w:r>
      <w:r w:rsidR="00CD2501">
        <w:t>Вместе с тем рождается новый тип сочинения</w:t>
      </w:r>
      <w:r w:rsidR="0004229A">
        <w:t>, более лаконичный и</w:t>
      </w:r>
      <w:r w:rsidR="006E6CBE">
        <w:t xml:space="preserve"> вместе с тем </w:t>
      </w:r>
      <w:r w:rsidR="0004229A">
        <w:t xml:space="preserve"> емкий. К обучению  новому сочинению должны быть и новые подходы. Вопрос о том, можно ли научить творчеству, всегда был обсуждаем в сообществе учителей – словесников. Технология «Целенаправленное развитие познавательных стратегий школьников»</w:t>
      </w:r>
      <w:r w:rsidR="006E75FD">
        <w:t xml:space="preserve"> (далее ЦРПС)</w:t>
      </w:r>
      <w:r w:rsidR="0004229A">
        <w:t xml:space="preserve">, разработанная под руководством </w:t>
      </w:r>
      <w:r w:rsidR="0085325F">
        <w:t xml:space="preserve"> Плигина А.А</w:t>
      </w:r>
      <w:r w:rsidR="00F35798">
        <w:rPr>
          <w:rStyle w:val="ab"/>
        </w:rPr>
        <w:footnoteReference w:id="1"/>
      </w:r>
      <w:r w:rsidR="0085325F">
        <w:t xml:space="preserve">, </w:t>
      </w:r>
      <w:r w:rsidR="0004229A">
        <w:t>дает ответ на этот вопрос, нивелируя основные противоречия образовательного процесса: между массовым характером обучения и индивидуальным процессом учения, между руководящей ролью учителя и одновременной необходимостью</w:t>
      </w:r>
      <w:r w:rsidR="006E6CBE">
        <w:t xml:space="preserve"> развивать субъектность ученика – на методологическом уровне, внутреннее противоречие в сочетании «учить творчеству» – на уровне предметном.  </w:t>
      </w:r>
      <w:r w:rsidR="00C01B33">
        <w:t xml:space="preserve"> </w:t>
      </w:r>
      <w:r w:rsidR="0004229A">
        <w:t xml:space="preserve">  </w:t>
      </w:r>
    </w:p>
    <w:p w:rsidR="007D5795" w:rsidRPr="0004229A" w:rsidRDefault="00357771" w:rsidP="0004229A">
      <w:pPr>
        <w:pStyle w:val="text"/>
        <w:spacing w:before="0" w:beforeAutospacing="0" w:after="0" w:afterAutospacing="0" w:line="360" w:lineRule="auto"/>
        <w:ind w:firstLine="708"/>
        <w:jc w:val="both"/>
        <w:rPr>
          <w:rStyle w:val="a7"/>
          <w:i w:val="0"/>
          <w:iCs w:val="0"/>
          <w:szCs w:val="20"/>
        </w:rPr>
      </w:pPr>
      <w:r>
        <w:t>В</w:t>
      </w:r>
      <w:r w:rsidR="006E75FD">
        <w:t xml:space="preserve">озможности технологии ЦРПС </w:t>
      </w:r>
      <w:r>
        <w:t>для</w:t>
      </w:r>
      <w:r w:rsidR="006E75FD">
        <w:t xml:space="preserve"> </w:t>
      </w:r>
      <w:r>
        <w:t>формирования языковых компетенций</w:t>
      </w:r>
      <w:r w:rsidR="006E75FD">
        <w:t xml:space="preserve"> учащихся</w:t>
      </w:r>
      <w:r>
        <w:t xml:space="preserve"> убедительны: технологичность при освоении и применении орфографического  и пунктуационного правил апробирована и </w:t>
      </w:r>
      <w:r w:rsidR="00F53A2B">
        <w:t>кажется</w:t>
      </w:r>
      <w:r>
        <w:t xml:space="preserve"> эффективной</w:t>
      </w:r>
      <w:r>
        <w:rPr>
          <w:rStyle w:val="ab"/>
        </w:rPr>
        <w:footnoteReference w:id="2"/>
      </w:r>
      <w:r>
        <w:t>.</w:t>
      </w:r>
      <w:r w:rsidR="006E75FD">
        <w:t xml:space="preserve"> </w:t>
      </w:r>
      <w:r w:rsidR="00F53A2B">
        <w:t>А вот можно ли, пошагово  выполняя определенные действия, написать творческую работу, уникальную и индивидуальную?  Данный опыт – ответ на этот вопрос.</w:t>
      </w:r>
    </w:p>
    <w:p w:rsidR="007D5795" w:rsidRPr="00200A92" w:rsidRDefault="007D5795" w:rsidP="00971C87">
      <w:pPr>
        <w:pStyle w:val="text"/>
        <w:spacing w:before="0" w:beforeAutospacing="0" w:after="0" w:afterAutospacing="0" w:line="360" w:lineRule="auto"/>
        <w:ind w:firstLine="708"/>
        <w:rPr>
          <w:i/>
        </w:rPr>
      </w:pPr>
      <w:r w:rsidRPr="006C3907">
        <w:rPr>
          <w:rStyle w:val="a7"/>
          <w:i w:val="0"/>
        </w:rPr>
        <w:t>Становление опыта происходит</w:t>
      </w:r>
      <w:r w:rsidR="00200A92" w:rsidRPr="006C3907">
        <w:rPr>
          <w:rStyle w:val="a7"/>
          <w:i w:val="0"/>
        </w:rPr>
        <w:t xml:space="preserve"> при выполнении  следующих условий</w:t>
      </w:r>
      <w:r w:rsidRPr="00200A92">
        <w:rPr>
          <w:rStyle w:val="a7"/>
          <w:i w:val="0"/>
        </w:rPr>
        <w:t>:</w:t>
      </w:r>
    </w:p>
    <w:p w:rsidR="007D5795" w:rsidRDefault="007D5795" w:rsidP="00971C87">
      <w:pPr>
        <w:pStyle w:val="text"/>
        <w:spacing w:before="0" w:beforeAutospacing="0" w:after="0" w:afterAutospacing="0" w:line="360" w:lineRule="auto"/>
      </w:pPr>
      <w:r>
        <w:t>- в индивидуальной педагогической деятельности;</w:t>
      </w:r>
    </w:p>
    <w:p w:rsidR="007D5795" w:rsidRDefault="007D5795" w:rsidP="00971C87">
      <w:pPr>
        <w:pStyle w:val="text"/>
        <w:spacing w:before="0" w:beforeAutospacing="0" w:after="0" w:afterAutospacing="0" w:line="360" w:lineRule="auto"/>
      </w:pPr>
      <w:r>
        <w:t>- в творческой группе педагогов – участников  областной экспериментальной площадки;</w:t>
      </w:r>
    </w:p>
    <w:p w:rsidR="007D5795" w:rsidRDefault="007D5795" w:rsidP="00971C87">
      <w:pPr>
        <w:pStyle w:val="text"/>
        <w:spacing w:before="0" w:beforeAutospacing="0" w:after="0" w:afterAutospacing="0" w:line="360" w:lineRule="auto"/>
      </w:pPr>
      <w:r>
        <w:t>- в работе школьной экспериментальной площадки,</w:t>
      </w:r>
    </w:p>
    <w:p w:rsidR="005C7CFD" w:rsidRDefault="005C7CFD" w:rsidP="00971C87">
      <w:pPr>
        <w:pStyle w:val="text"/>
        <w:spacing w:before="0" w:beforeAutospacing="0" w:after="0" w:afterAutospacing="0" w:line="360" w:lineRule="auto"/>
      </w:pPr>
      <w:r>
        <w:t>-в деятельности внутри областной экспериментальной площадки;</w:t>
      </w:r>
    </w:p>
    <w:p w:rsidR="007D5795" w:rsidRDefault="007D5795" w:rsidP="00971C87">
      <w:pPr>
        <w:pStyle w:val="text"/>
        <w:spacing w:before="0" w:beforeAutospacing="0" w:after="0" w:afterAutospacing="0" w:line="360" w:lineRule="auto"/>
      </w:pPr>
      <w:r>
        <w:t>- в презентации опыта</w:t>
      </w:r>
    </w:p>
    <w:p w:rsidR="007D5795" w:rsidRDefault="007D5795" w:rsidP="00971C87">
      <w:pPr>
        <w:pStyle w:val="text"/>
        <w:numPr>
          <w:ilvl w:val="0"/>
          <w:numId w:val="13"/>
        </w:numPr>
        <w:spacing w:before="0" w:beforeAutospacing="0" w:after="0" w:afterAutospacing="0" w:line="360" w:lineRule="auto"/>
      </w:pPr>
      <w:r>
        <w:t>на заседаниях школьного МО учителей словесников;</w:t>
      </w:r>
    </w:p>
    <w:p w:rsidR="007D5795" w:rsidRDefault="007D5795" w:rsidP="00971C87">
      <w:pPr>
        <w:pStyle w:val="text"/>
        <w:numPr>
          <w:ilvl w:val="0"/>
          <w:numId w:val="14"/>
        </w:numPr>
        <w:spacing w:before="0" w:beforeAutospacing="0" w:after="0" w:afterAutospacing="0" w:line="360" w:lineRule="auto"/>
      </w:pPr>
      <w:r>
        <w:t>на заседаниях районного МО учителей словесников;</w:t>
      </w:r>
    </w:p>
    <w:p w:rsidR="007D5795" w:rsidRDefault="007D5795" w:rsidP="00971C87">
      <w:pPr>
        <w:pStyle w:val="text"/>
        <w:numPr>
          <w:ilvl w:val="0"/>
          <w:numId w:val="15"/>
        </w:numPr>
        <w:spacing w:before="0" w:beforeAutospacing="0" w:after="0" w:afterAutospacing="0" w:line="360" w:lineRule="auto"/>
      </w:pPr>
      <w:r>
        <w:t xml:space="preserve">в работе ежегодной </w:t>
      </w:r>
      <w:r w:rsidR="0021441E">
        <w:t xml:space="preserve"> областной </w:t>
      </w:r>
      <w:r>
        <w:t xml:space="preserve">научно – практической конференции учителей – участников </w:t>
      </w:r>
      <w:r w:rsidR="0021441E">
        <w:t>инновационной образовательной программы «Целенаправленное развитие познавательных стратегий школьников».</w:t>
      </w:r>
    </w:p>
    <w:p w:rsidR="007A2117" w:rsidRDefault="007A2117" w:rsidP="007A7A05">
      <w:pPr>
        <w:spacing w:line="360" w:lineRule="auto"/>
        <w:ind w:firstLine="0"/>
        <w:rPr>
          <w:rFonts w:ascii="Times New Roman" w:hAnsi="Times New Roman" w:cs="Times New Roman"/>
          <w:sz w:val="24"/>
        </w:rPr>
      </w:pPr>
    </w:p>
    <w:p w:rsidR="007A2117" w:rsidRDefault="007A2117" w:rsidP="007A7A05">
      <w:pPr>
        <w:spacing w:line="360" w:lineRule="auto"/>
        <w:ind w:firstLine="0"/>
        <w:rPr>
          <w:rFonts w:ascii="Times New Roman" w:hAnsi="Times New Roman" w:cs="Times New Roman"/>
          <w:sz w:val="24"/>
        </w:rPr>
      </w:pPr>
    </w:p>
    <w:p w:rsidR="000E2588" w:rsidRPr="00A4668E" w:rsidRDefault="007D5795" w:rsidP="007A7A05">
      <w:pPr>
        <w:spacing w:line="360" w:lineRule="auto"/>
        <w:ind w:firstLine="0"/>
        <w:rPr>
          <w:rFonts w:ascii="Times New Roman" w:hAnsi="Times New Roman" w:cs="Times New Roman"/>
          <w:sz w:val="24"/>
        </w:rPr>
      </w:pPr>
      <w:r w:rsidRPr="00F75AC3">
        <w:rPr>
          <w:rFonts w:ascii="Times New Roman" w:hAnsi="Times New Roman" w:cs="Times New Roman"/>
          <w:sz w:val="24"/>
        </w:rPr>
        <w:lastRenderedPageBreak/>
        <w:t>АКТУАЛЬНОСТЬ</w:t>
      </w:r>
    </w:p>
    <w:p w:rsidR="00A27928" w:rsidRPr="00A4668E" w:rsidRDefault="00A27928" w:rsidP="00A4668E">
      <w:pPr>
        <w:spacing w:line="360" w:lineRule="auto"/>
        <w:ind w:firstLine="708"/>
        <w:rPr>
          <w:rFonts w:ascii="Times New Roman" w:hAnsi="Times New Roman" w:cs="Times New Roman"/>
          <w:sz w:val="24"/>
          <w:szCs w:val="24"/>
        </w:rPr>
      </w:pPr>
      <w:r w:rsidRPr="00A4668E">
        <w:rPr>
          <w:rFonts w:ascii="Times New Roman" w:hAnsi="Times New Roman" w:cs="Times New Roman"/>
          <w:sz w:val="24"/>
          <w:szCs w:val="24"/>
        </w:rPr>
        <w:t>Насколько перспективна технология ЦРПС при обучении учащихся написанию сочинения? Возможен ли алгоритм  в написании творческой работы? Где начинается творчество, если все начинается с технических шагов, одинаковых для всех? Можно ли, работая с сочинением на уроках литературы, готовить ученика к сочинению на лингвистическую тему для Г(И)А и - одновременно же – для проблемного сочинения – рассуждения на ЕГЭ по русскому языку?</w:t>
      </w:r>
      <w:r>
        <w:rPr>
          <w:rFonts w:ascii="Times New Roman" w:hAnsi="Times New Roman" w:cs="Times New Roman"/>
          <w:sz w:val="24"/>
          <w:szCs w:val="24"/>
        </w:rPr>
        <w:t xml:space="preserve">  </w:t>
      </w:r>
    </w:p>
    <w:p w:rsidR="00901B1F" w:rsidRDefault="008B0C2A" w:rsidP="00971C87">
      <w:pPr>
        <w:spacing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В </w:t>
      </w:r>
      <w:r w:rsidR="007D5795" w:rsidRPr="00F75AC3">
        <w:rPr>
          <w:rFonts w:ascii="Times New Roman" w:hAnsi="Times New Roman" w:cs="Times New Roman"/>
          <w:sz w:val="24"/>
          <w:szCs w:val="24"/>
        </w:rPr>
        <w:t xml:space="preserve">требованиях к выпускнику </w:t>
      </w:r>
      <w:r w:rsidR="009E0D61">
        <w:rPr>
          <w:rFonts w:ascii="Times New Roman" w:hAnsi="Times New Roman" w:cs="Times New Roman"/>
          <w:sz w:val="24"/>
          <w:szCs w:val="24"/>
        </w:rPr>
        <w:t xml:space="preserve">основной </w:t>
      </w:r>
      <w:r w:rsidR="007D5795" w:rsidRPr="00F75AC3">
        <w:rPr>
          <w:rFonts w:ascii="Times New Roman" w:hAnsi="Times New Roman" w:cs="Times New Roman"/>
          <w:sz w:val="24"/>
          <w:szCs w:val="24"/>
        </w:rPr>
        <w:t>школы</w:t>
      </w:r>
      <w:r w:rsidR="009E0D61">
        <w:rPr>
          <w:rFonts w:ascii="Times New Roman" w:hAnsi="Times New Roman" w:cs="Times New Roman"/>
          <w:sz w:val="24"/>
          <w:szCs w:val="24"/>
        </w:rPr>
        <w:t xml:space="preserve"> сказано, что ученик должен уметь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адекватно выражать свое отношение к фактам и явлениям окружающей действительности, к прочитанному, увиденному, услышанному»</w:t>
      </w:r>
      <w:r w:rsidR="00B26A4B">
        <w:rPr>
          <w:rStyle w:val="ab"/>
          <w:rFonts w:ascii="Times New Roman" w:hAnsi="Times New Roman" w:cs="Times New Roman"/>
          <w:sz w:val="24"/>
          <w:szCs w:val="24"/>
        </w:rPr>
        <w:footnoteReference w:id="3"/>
      </w:r>
      <w:r w:rsidR="00B26A4B">
        <w:rPr>
          <w:rFonts w:ascii="Times New Roman" w:hAnsi="Times New Roman" w:cs="Times New Roman"/>
          <w:sz w:val="24"/>
          <w:szCs w:val="24"/>
        </w:rPr>
        <w:t xml:space="preserve">. Выполнить данное требование все труднее: единственное место, где </w:t>
      </w:r>
      <w:r w:rsidR="009E0D61">
        <w:rPr>
          <w:rFonts w:ascii="Times New Roman" w:hAnsi="Times New Roman" w:cs="Times New Roman"/>
          <w:sz w:val="24"/>
          <w:szCs w:val="24"/>
        </w:rPr>
        <w:t xml:space="preserve"> </w:t>
      </w:r>
      <w:r w:rsidR="00B26A4B">
        <w:rPr>
          <w:rFonts w:ascii="Times New Roman" w:hAnsi="Times New Roman" w:cs="Times New Roman"/>
          <w:sz w:val="24"/>
          <w:szCs w:val="24"/>
        </w:rPr>
        <w:t>у</w:t>
      </w:r>
      <w:r w:rsidRPr="00EC403D">
        <w:rPr>
          <w:rFonts w:ascii="Times New Roman" w:hAnsi="Times New Roman" w:cs="Times New Roman"/>
          <w:sz w:val="24"/>
          <w:szCs w:val="24"/>
        </w:rPr>
        <w:t>м</w:t>
      </w:r>
      <w:r>
        <w:rPr>
          <w:rFonts w:ascii="Times New Roman" w:hAnsi="Times New Roman" w:cs="Times New Roman"/>
          <w:sz w:val="24"/>
          <w:szCs w:val="24"/>
        </w:rPr>
        <w:t>ение связно, логично, аргументировано и эмоционально выразить свою мысль</w:t>
      </w:r>
      <w:r w:rsidR="00B26A4B">
        <w:rPr>
          <w:rFonts w:ascii="Times New Roman" w:hAnsi="Times New Roman" w:cs="Times New Roman"/>
          <w:sz w:val="24"/>
          <w:szCs w:val="24"/>
        </w:rPr>
        <w:t xml:space="preserve"> хоть как-то контролируется, - школа. Ни о какой связности, логичности и тематическом единстве в письменной речи учащихся (среди которых все больше тех, про кого психологи говорят «дети с клиповым мышлением»), работающих и живущих в сети Интернет, не приходится. Да и мы</w:t>
      </w:r>
      <w:r>
        <w:rPr>
          <w:rFonts w:ascii="Times New Roman" w:hAnsi="Times New Roman" w:cs="Times New Roman"/>
          <w:sz w:val="24"/>
          <w:szCs w:val="24"/>
        </w:rPr>
        <w:t xml:space="preserve"> готовим</w:t>
      </w:r>
      <w:r w:rsidR="00B26A4B">
        <w:rPr>
          <w:rFonts w:ascii="Times New Roman" w:hAnsi="Times New Roman" w:cs="Times New Roman"/>
          <w:sz w:val="24"/>
          <w:szCs w:val="24"/>
        </w:rPr>
        <w:t xml:space="preserve"> учеников к итоговой аттеста</w:t>
      </w:r>
      <w:r w:rsidR="00260145">
        <w:rPr>
          <w:rFonts w:ascii="Times New Roman" w:hAnsi="Times New Roman" w:cs="Times New Roman"/>
          <w:sz w:val="24"/>
          <w:szCs w:val="24"/>
        </w:rPr>
        <w:t xml:space="preserve">ции, где коммуникативные навыки представлены в написании изложения – но это чужой текст! – и в написании сочинения, за которое многие ученики побоятся браться. </w:t>
      </w:r>
    </w:p>
    <w:p w:rsidR="007D5795" w:rsidRDefault="00A4668E" w:rsidP="00971C87">
      <w:pPr>
        <w:spacing w:line="360" w:lineRule="auto"/>
        <w:ind w:firstLine="708"/>
        <w:rPr>
          <w:rFonts w:ascii="Times New Roman" w:hAnsi="Times New Roman" w:cs="Times New Roman"/>
          <w:sz w:val="24"/>
          <w:szCs w:val="24"/>
        </w:rPr>
      </w:pPr>
      <w:r>
        <w:rPr>
          <w:rFonts w:ascii="Times New Roman" w:hAnsi="Times New Roman" w:cs="Times New Roman"/>
          <w:sz w:val="24"/>
          <w:szCs w:val="24"/>
        </w:rPr>
        <w:t>Это понятно: о</w:t>
      </w:r>
      <w:r w:rsidR="000D57FE">
        <w:rPr>
          <w:rFonts w:ascii="Times New Roman" w:hAnsi="Times New Roman" w:cs="Times New Roman"/>
          <w:sz w:val="24"/>
          <w:szCs w:val="24"/>
        </w:rPr>
        <w:t>бучая коммуникации вообще, мы не учим частностям, а именно, мы не говорим, КАК письменно (а значит, и устно) выразить мысль.</w:t>
      </w:r>
    </w:p>
    <w:p w:rsidR="007D5795" w:rsidRDefault="00DD7F23" w:rsidP="00260145">
      <w:pPr>
        <w:spacing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В основе опыта предпринята  попытка   </w:t>
      </w:r>
      <w:r w:rsidR="007D5795">
        <w:rPr>
          <w:rFonts w:ascii="Times New Roman" w:hAnsi="Times New Roman" w:cs="Times New Roman"/>
          <w:sz w:val="24"/>
          <w:szCs w:val="24"/>
        </w:rPr>
        <w:t xml:space="preserve">систематизировать процесс выявления и обогащения индивидуальной стратегии </w:t>
      </w:r>
      <w:r w:rsidR="00260145">
        <w:rPr>
          <w:rFonts w:ascii="Times New Roman" w:hAnsi="Times New Roman" w:cs="Times New Roman"/>
          <w:sz w:val="24"/>
          <w:szCs w:val="24"/>
        </w:rPr>
        <w:t xml:space="preserve">ученика в </w:t>
      </w:r>
      <w:r>
        <w:rPr>
          <w:rFonts w:ascii="Times New Roman" w:hAnsi="Times New Roman" w:cs="Times New Roman"/>
          <w:sz w:val="24"/>
          <w:szCs w:val="24"/>
        </w:rPr>
        <w:t xml:space="preserve">написания сочинения. </w:t>
      </w:r>
    </w:p>
    <w:p w:rsidR="00E00E24" w:rsidRPr="00E00E24" w:rsidRDefault="00E00E24" w:rsidP="00463C79">
      <w:pPr>
        <w:pStyle w:val="ac"/>
        <w:ind w:firstLine="708"/>
        <w:rPr>
          <w:sz w:val="24"/>
          <w:szCs w:val="28"/>
        </w:rPr>
      </w:pPr>
      <w:r w:rsidRPr="00E00E24">
        <w:rPr>
          <w:sz w:val="24"/>
          <w:szCs w:val="28"/>
        </w:rPr>
        <w:t xml:space="preserve">Актуальность опыта  обусловлена самой учебной деятельностью, обновлением содержания обучения, формированием у школьников приемов рефлексии, развития активности, актуализации субъектности как необходимой составляющей учебного процесса. </w:t>
      </w:r>
      <w:r>
        <w:rPr>
          <w:sz w:val="24"/>
          <w:szCs w:val="28"/>
        </w:rPr>
        <w:t xml:space="preserve">В основе опыта лежат следующие принципы: </w:t>
      </w:r>
      <w:r w:rsidRPr="00155AF7">
        <w:rPr>
          <w:szCs w:val="28"/>
        </w:rPr>
        <w:t xml:space="preserve">   </w:t>
      </w:r>
    </w:p>
    <w:p w:rsidR="00E00E24" w:rsidRPr="00E00E24" w:rsidRDefault="00E00E24" w:rsidP="00463C79">
      <w:pPr>
        <w:spacing w:line="360" w:lineRule="auto"/>
        <w:ind w:firstLine="567"/>
        <w:rPr>
          <w:rFonts w:ascii="Times New Roman" w:hAnsi="Times New Roman" w:cs="Times New Roman"/>
          <w:sz w:val="24"/>
          <w:szCs w:val="28"/>
        </w:rPr>
      </w:pPr>
      <w:r w:rsidRPr="00E00E24">
        <w:rPr>
          <w:rFonts w:ascii="Times New Roman" w:hAnsi="Times New Roman" w:cs="Times New Roman"/>
          <w:sz w:val="24"/>
          <w:szCs w:val="28"/>
        </w:rPr>
        <w:t>1)  использование субъектного опыта ребенка;</w:t>
      </w:r>
    </w:p>
    <w:p w:rsidR="00E00E24" w:rsidRPr="00E00E24" w:rsidRDefault="00E00E24" w:rsidP="00463C79">
      <w:pPr>
        <w:spacing w:line="360" w:lineRule="auto"/>
        <w:ind w:firstLine="567"/>
        <w:rPr>
          <w:rFonts w:ascii="Times New Roman" w:hAnsi="Times New Roman" w:cs="Times New Roman"/>
          <w:sz w:val="24"/>
          <w:szCs w:val="28"/>
        </w:rPr>
      </w:pPr>
      <w:r w:rsidRPr="00E00E24">
        <w:rPr>
          <w:rFonts w:ascii="Times New Roman" w:hAnsi="Times New Roman" w:cs="Times New Roman"/>
          <w:sz w:val="24"/>
          <w:szCs w:val="28"/>
        </w:rPr>
        <w:t>2)  актуализация имеющегося опыта и знания как важное условие, способствующее пониманию и введению нового знания;</w:t>
      </w:r>
    </w:p>
    <w:p w:rsidR="00E00E24" w:rsidRPr="00E00E24" w:rsidRDefault="00E00E24" w:rsidP="00463C79">
      <w:pPr>
        <w:spacing w:line="360" w:lineRule="auto"/>
        <w:ind w:firstLine="567"/>
        <w:rPr>
          <w:rFonts w:ascii="Times New Roman" w:hAnsi="Times New Roman" w:cs="Times New Roman"/>
          <w:sz w:val="24"/>
          <w:szCs w:val="28"/>
        </w:rPr>
      </w:pPr>
      <w:r>
        <w:rPr>
          <w:rFonts w:ascii="Times New Roman" w:hAnsi="Times New Roman" w:cs="Times New Roman"/>
          <w:sz w:val="24"/>
          <w:szCs w:val="28"/>
        </w:rPr>
        <w:t xml:space="preserve">3) </w:t>
      </w:r>
      <w:r w:rsidRPr="00E00E24">
        <w:rPr>
          <w:rFonts w:ascii="Times New Roman" w:hAnsi="Times New Roman" w:cs="Times New Roman"/>
          <w:sz w:val="24"/>
          <w:szCs w:val="28"/>
        </w:rPr>
        <w:t xml:space="preserve">вариативность заданий, предоставление ребенку свободы выбора при их выполнении и решении задач, использование наиболее значимых для него способов проработки учебного материала; </w:t>
      </w:r>
    </w:p>
    <w:p w:rsidR="00E00E24" w:rsidRPr="00E00E24" w:rsidRDefault="00E00E24" w:rsidP="00463C79">
      <w:pPr>
        <w:spacing w:line="360" w:lineRule="auto"/>
        <w:ind w:firstLine="567"/>
        <w:rPr>
          <w:rFonts w:ascii="Times New Roman" w:hAnsi="Times New Roman" w:cs="Times New Roman"/>
          <w:sz w:val="24"/>
          <w:szCs w:val="28"/>
        </w:rPr>
      </w:pPr>
      <w:r w:rsidRPr="00E00E24">
        <w:rPr>
          <w:rFonts w:ascii="Times New Roman" w:hAnsi="Times New Roman" w:cs="Times New Roman"/>
          <w:sz w:val="24"/>
          <w:szCs w:val="28"/>
        </w:rPr>
        <w:lastRenderedPageBreak/>
        <w:t>4)  обеспечение на уроке личностно значимого эмоционального контакта учителя и учеников на основе сотрудничества, сотворчества, мотивации достижения успеха через анализ не только результата, но и процесса его дост</w:t>
      </w:r>
      <w:r>
        <w:rPr>
          <w:rFonts w:ascii="Times New Roman" w:hAnsi="Times New Roman" w:cs="Times New Roman"/>
          <w:sz w:val="24"/>
          <w:szCs w:val="28"/>
        </w:rPr>
        <w:t>ижения</w:t>
      </w:r>
      <w:r w:rsidRPr="00E00E24">
        <w:rPr>
          <w:rFonts w:ascii="Times New Roman" w:hAnsi="Times New Roman" w:cs="Times New Roman"/>
          <w:sz w:val="24"/>
          <w:szCs w:val="28"/>
        </w:rPr>
        <w:t>;</w:t>
      </w:r>
    </w:p>
    <w:p w:rsidR="00971C87" w:rsidRPr="007A7A05" w:rsidRDefault="00E00E24" w:rsidP="007A7A05">
      <w:pPr>
        <w:spacing w:line="360" w:lineRule="auto"/>
        <w:ind w:firstLine="567"/>
        <w:rPr>
          <w:rFonts w:ascii="Times New Roman" w:hAnsi="Times New Roman" w:cs="Times New Roman"/>
          <w:sz w:val="24"/>
          <w:szCs w:val="28"/>
        </w:rPr>
      </w:pPr>
      <w:r w:rsidRPr="00E00E24">
        <w:rPr>
          <w:rFonts w:ascii="Times New Roman" w:hAnsi="Times New Roman" w:cs="Times New Roman"/>
          <w:sz w:val="24"/>
          <w:szCs w:val="28"/>
        </w:rPr>
        <w:t>5)  создание ситуации успеха (на каждом уроке ученик должен почувствовать радость</w:t>
      </w:r>
      <w:r>
        <w:rPr>
          <w:rFonts w:ascii="Times New Roman" w:hAnsi="Times New Roman" w:cs="Times New Roman"/>
          <w:sz w:val="24"/>
          <w:szCs w:val="28"/>
        </w:rPr>
        <w:t xml:space="preserve"> от успешно проделанной работы).</w:t>
      </w:r>
    </w:p>
    <w:p w:rsidR="00971C87" w:rsidRDefault="00971C87" w:rsidP="007D5795">
      <w:pPr>
        <w:rPr>
          <w:rFonts w:ascii="Times New Roman" w:hAnsi="Times New Roman" w:cs="Times New Roman"/>
          <w:sz w:val="24"/>
          <w:szCs w:val="24"/>
        </w:rPr>
      </w:pPr>
    </w:p>
    <w:p w:rsidR="007D5795" w:rsidRPr="00E613A8" w:rsidRDefault="007D5795" w:rsidP="007A7A05">
      <w:pPr>
        <w:spacing w:line="360" w:lineRule="auto"/>
        <w:ind w:firstLine="0"/>
        <w:rPr>
          <w:rFonts w:ascii="Times New Roman" w:hAnsi="Times New Roman" w:cs="Times New Roman"/>
          <w:sz w:val="24"/>
          <w:szCs w:val="24"/>
        </w:rPr>
      </w:pPr>
      <w:r w:rsidRPr="00E613A8">
        <w:rPr>
          <w:rFonts w:ascii="Times New Roman" w:hAnsi="Times New Roman" w:cs="Times New Roman"/>
          <w:sz w:val="24"/>
          <w:szCs w:val="24"/>
        </w:rPr>
        <w:t>ПЕДАГОГИЧЕСКАЯ ИДЕЯ</w:t>
      </w:r>
    </w:p>
    <w:p w:rsidR="00463C79" w:rsidRDefault="00BF0E7A" w:rsidP="00692B3D">
      <w:pPr>
        <w:spacing w:line="360" w:lineRule="auto"/>
        <w:ind w:firstLine="708"/>
        <w:rPr>
          <w:rFonts w:ascii="Times New Roman" w:hAnsi="Times New Roman" w:cs="Times New Roman"/>
          <w:i/>
          <w:iCs/>
          <w:sz w:val="24"/>
          <w:szCs w:val="24"/>
        </w:rPr>
      </w:pPr>
      <w:r w:rsidRPr="00E613A8">
        <w:rPr>
          <w:rFonts w:ascii="Times New Roman" w:hAnsi="Times New Roman" w:cs="Times New Roman"/>
          <w:sz w:val="24"/>
          <w:szCs w:val="24"/>
        </w:rPr>
        <w:t xml:space="preserve">При организации деятельности учащихся по написанию сочинения на уроке, </w:t>
      </w:r>
      <w:r w:rsidR="00692B3D">
        <w:rPr>
          <w:rFonts w:ascii="Times New Roman" w:hAnsi="Times New Roman" w:cs="Times New Roman"/>
          <w:sz w:val="24"/>
          <w:szCs w:val="24"/>
        </w:rPr>
        <w:t xml:space="preserve">с использованием </w:t>
      </w:r>
      <w:r w:rsidRPr="00E613A8">
        <w:rPr>
          <w:rFonts w:ascii="Times New Roman" w:hAnsi="Times New Roman" w:cs="Times New Roman"/>
          <w:sz w:val="24"/>
          <w:szCs w:val="24"/>
        </w:rPr>
        <w:t xml:space="preserve">  </w:t>
      </w:r>
      <w:r w:rsidR="00692B3D">
        <w:rPr>
          <w:rFonts w:ascii="Times New Roman" w:hAnsi="Times New Roman" w:cs="Times New Roman"/>
          <w:sz w:val="24"/>
          <w:szCs w:val="24"/>
        </w:rPr>
        <w:t>технологией</w:t>
      </w:r>
      <w:r w:rsidR="00E30222" w:rsidRPr="00E613A8">
        <w:rPr>
          <w:rFonts w:ascii="Times New Roman" w:hAnsi="Times New Roman" w:cs="Times New Roman"/>
          <w:sz w:val="24"/>
          <w:szCs w:val="24"/>
        </w:rPr>
        <w:t xml:space="preserve"> «Целенаправленное развитие позна</w:t>
      </w:r>
      <w:r w:rsidR="00692B3D">
        <w:rPr>
          <w:rFonts w:ascii="Times New Roman" w:hAnsi="Times New Roman" w:cs="Times New Roman"/>
          <w:sz w:val="24"/>
          <w:szCs w:val="24"/>
        </w:rPr>
        <w:t>вательных стратегий школьников»</w:t>
      </w:r>
      <w:r w:rsidR="00E30222" w:rsidRPr="00E613A8">
        <w:rPr>
          <w:rFonts w:ascii="Times New Roman" w:hAnsi="Times New Roman" w:cs="Times New Roman"/>
          <w:sz w:val="24"/>
          <w:szCs w:val="24"/>
        </w:rPr>
        <w:t xml:space="preserve">  </w:t>
      </w:r>
      <w:r w:rsidR="00463C79" w:rsidRPr="00E613A8">
        <w:rPr>
          <w:rFonts w:ascii="Times New Roman" w:hAnsi="Times New Roman" w:cs="Times New Roman"/>
          <w:sz w:val="24"/>
          <w:szCs w:val="24"/>
        </w:rPr>
        <w:t>сформируются предметные компетенции через выявление и обогащение индивидуальных стратегий</w:t>
      </w:r>
      <w:r w:rsidR="00CB4F74" w:rsidRPr="00E613A8">
        <w:rPr>
          <w:rFonts w:ascii="Times New Roman" w:hAnsi="Times New Roman" w:cs="Times New Roman"/>
          <w:sz w:val="24"/>
          <w:szCs w:val="24"/>
        </w:rPr>
        <w:t>,</w:t>
      </w:r>
      <w:r w:rsidR="00E613A8" w:rsidRPr="00E613A8">
        <w:rPr>
          <w:rFonts w:ascii="Times New Roman" w:hAnsi="Times New Roman" w:cs="Times New Roman"/>
          <w:sz w:val="24"/>
          <w:szCs w:val="24"/>
        </w:rPr>
        <w:t xml:space="preserve"> </w:t>
      </w:r>
      <w:r w:rsidR="00CB4F74" w:rsidRPr="00E613A8">
        <w:rPr>
          <w:rFonts w:ascii="Times New Roman" w:hAnsi="Times New Roman" w:cs="Times New Roman"/>
          <w:sz w:val="24"/>
          <w:szCs w:val="24"/>
        </w:rPr>
        <w:t xml:space="preserve"> Или </w:t>
      </w:r>
      <w:r w:rsidR="00E30222" w:rsidRPr="00E613A8">
        <w:rPr>
          <w:rFonts w:ascii="Times New Roman" w:hAnsi="Times New Roman" w:cs="Times New Roman"/>
          <w:b/>
          <w:sz w:val="32"/>
        </w:rPr>
        <w:t xml:space="preserve"> </w:t>
      </w:r>
      <w:r w:rsidR="00CB4F74" w:rsidRPr="00E613A8">
        <w:rPr>
          <w:rFonts w:ascii="Times New Roman" w:hAnsi="Times New Roman" w:cs="Times New Roman"/>
          <w:i/>
          <w:iCs/>
          <w:sz w:val="24"/>
          <w:szCs w:val="24"/>
        </w:rPr>
        <w:t>от школьного сочинения к творческой работе!</w:t>
      </w:r>
    </w:p>
    <w:p w:rsidR="00CB4F74" w:rsidRPr="007A7A05" w:rsidRDefault="00CB4F74" w:rsidP="00692B3D">
      <w:pPr>
        <w:spacing w:line="360" w:lineRule="auto"/>
        <w:ind w:firstLine="0"/>
        <w:jc w:val="left"/>
        <w:rPr>
          <w:rFonts w:ascii="Times New Roman" w:hAnsi="Times New Roman" w:cs="Times New Roman"/>
          <w:sz w:val="24"/>
          <w:szCs w:val="24"/>
        </w:rPr>
      </w:pPr>
    </w:p>
    <w:p w:rsidR="007D5795" w:rsidRDefault="007D5795" w:rsidP="00F53A2B">
      <w:pPr>
        <w:ind w:firstLine="0"/>
        <w:rPr>
          <w:rFonts w:ascii="Times New Roman" w:hAnsi="Times New Roman" w:cs="Times New Roman"/>
          <w:sz w:val="24"/>
          <w:szCs w:val="24"/>
        </w:rPr>
      </w:pPr>
      <w:r>
        <w:rPr>
          <w:rFonts w:ascii="Times New Roman" w:hAnsi="Times New Roman" w:cs="Times New Roman"/>
          <w:sz w:val="24"/>
          <w:szCs w:val="24"/>
        </w:rPr>
        <w:t>ТЕОРЕТИЧЕСКАЯ БАЗА</w:t>
      </w:r>
      <w:r w:rsidR="00CB4F74" w:rsidRPr="00CB4F74">
        <w:rPr>
          <w:rFonts w:ascii="Times New Roman" w:hAnsi="Times New Roman" w:cs="Times New Roman"/>
          <w:sz w:val="24"/>
          <w:szCs w:val="24"/>
          <w:highlight w:val="yellow"/>
        </w:rPr>
        <w:t xml:space="preserve"> </w:t>
      </w:r>
    </w:p>
    <w:p w:rsidR="00B46A50" w:rsidRDefault="00B46A50" w:rsidP="007A7A05">
      <w:pPr>
        <w:pStyle w:val="ae"/>
        <w:spacing w:line="360" w:lineRule="auto"/>
        <w:ind w:left="2835" w:hanging="2835"/>
        <w:jc w:val="right"/>
        <w:rPr>
          <w:color w:val="000000"/>
          <w:sz w:val="24"/>
          <w:szCs w:val="24"/>
        </w:rPr>
      </w:pPr>
      <w:r>
        <w:rPr>
          <w:color w:val="000000"/>
          <w:sz w:val="24"/>
          <w:szCs w:val="24"/>
        </w:rPr>
        <w:t xml:space="preserve">                                                           Сравнивать способности детей вообще не дело учителя. </w:t>
      </w:r>
    </w:p>
    <w:p w:rsidR="00B46A50" w:rsidRDefault="00B46A50" w:rsidP="00F35798">
      <w:pPr>
        <w:pStyle w:val="ae"/>
        <w:spacing w:line="360" w:lineRule="auto"/>
        <w:ind w:left="2835" w:hanging="2835"/>
        <w:jc w:val="right"/>
        <w:rPr>
          <w:color w:val="000000"/>
          <w:sz w:val="24"/>
          <w:szCs w:val="24"/>
        </w:rPr>
      </w:pPr>
      <w:r>
        <w:rPr>
          <w:color w:val="000000"/>
          <w:sz w:val="24"/>
          <w:szCs w:val="24"/>
        </w:rPr>
        <w:t xml:space="preserve">                                                           И не имеет  никакого к его работе отношения. </w:t>
      </w:r>
    </w:p>
    <w:p w:rsidR="00B46A50" w:rsidRDefault="00015E7A" w:rsidP="00F35798">
      <w:pPr>
        <w:pStyle w:val="ae"/>
        <w:spacing w:line="360" w:lineRule="auto"/>
        <w:ind w:left="2835" w:hanging="2835"/>
        <w:jc w:val="right"/>
      </w:pPr>
      <w:r>
        <w:t xml:space="preserve"> </w:t>
      </w:r>
      <w:r w:rsidR="00B46A50">
        <w:t xml:space="preserve">                                                                От педагога требуется, чтобы каждый индивид</w:t>
      </w:r>
    </w:p>
    <w:p w:rsidR="00B46A50" w:rsidRDefault="00B46A50" w:rsidP="00F35798">
      <w:pPr>
        <w:pStyle w:val="ae"/>
        <w:spacing w:line="360" w:lineRule="auto"/>
        <w:ind w:left="2835" w:hanging="2835"/>
        <w:jc w:val="right"/>
      </w:pPr>
      <w:r>
        <w:t xml:space="preserve">                                                                 получил  возможность использовать свои способности </w:t>
      </w:r>
    </w:p>
    <w:p w:rsidR="00B46A50" w:rsidRDefault="00B46A50" w:rsidP="00F35798">
      <w:pPr>
        <w:pStyle w:val="ae"/>
        <w:spacing w:line="360" w:lineRule="auto"/>
        <w:ind w:left="2835" w:hanging="2835"/>
        <w:jc w:val="right"/>
      </w:pPr>
      <w:r>
        <w:t xml:space="preserve">                                                                 в осмысленной деятельности.                                                                         </w:t>
      </w:r>
    </w:p>
    <w:p w:rsidR="00B46A50" w:rsidRPr="00B46A50" w:rsidRDefault="00B46A50" w:rsidP="00B46A50">
      <w:pPr>
        <w:spacing w:line="276" w:lineRule="auto"/>
        <w:ind w:left="2835" w:hanging="2835"/>
        <w:jc w:val="right"/>
        <w:rPr>
          <w:rFonts w:ascii="Times New Roman" w:hAnsi="Times New Roman" w:cs="Times New Roman"/>
        </w:rPr>
      </w:pPr>
      <w:r>
        <w:t xml:space="preserve">                                                                                       </w:t>
      </w:r>
      <w:r w:rsidRPr="00B46A50">
        <w:rPr>
          <w:rFonts w:ascii="Times New Roman" w:hAnsi="Times New Roman" w:cs="Times New Roman"/>
        </w:rPr>
        <w:t>Дж.   Дьюи</w:t>
      </w:r>
    </w:p>
    <w:p w:rsidR="00B46A50" w:rsidRDefault="00B46A50" w:rsidP="0099376B">
      <w:pPr>
        <w:ind w:firstLine="0"/>
        <w:rPr>
          <w:rFonts w:ascii="Times New Roman" w:hAnsi="Times New Roman" w:cs="Times New Roman"/>
          <w:sz w:val="24"/>
          <w:szCs w:val="24"/>
        </w:rPr>
      </w:pPr>
    </w:p>
    <w:p w:rsidR="007D5795" w:rsidRPr="00747E4E" w:rsidRDefault="007D5795" w:rsidP="00971C87">
      <w:pPr>
        <w:spacing w:line="360" w:lineRule="auto"/>
        <w:ind w:firstLine="708"/>
        <w:rPr>
          <w:rFonts w:ascii="Times New Roman" w:hAnsi="Times New Roman" w:cs="Times New Roman"/>
          <w:sz w:val="28"/>
          <w:szCs w:val="24"/>
        </w:rPr>
      </w:pPr>
      <w:r>
        <w:rPr>
          <w:rFonts w:ascii="Times New Roman" w:hAnsi="Times New Roman" w:cs="Times New Roman"/>
          <w:sz w:val="24"/>
          <w:szCs w:val="24"/>
        </w:rPr>
        <w:t>В основу педагогического опыта положена концепция личностно – ориентированного обучения</w:t>
      </w:r>
      <w:r w:rsidR="00F67CCC">
        <w:rPr>
          <w:rStyle w:val="ab"/>
          <w:rFonts w:ascii="Times New Roman" w:hAnsi="Times New Roman" w:cs="Times New Roman"/>
          <w:sz w:val="24"/>
          <w:szCs w:val="24"/>
        </w:rPr>
        <w:footnoteReference w:id="4"/>
      </w:r>
      <w:r w:rsidR="00F67CCC">
        <w:rPr>
          <w:rFonts w:ascii="Times New Roman" w:hAnsi="Times New Roman" w:cs="Times New Roman"/>
          <w:sz w:val="24"/>
          <w:szCs w:val="24"/>
        </w:rPr>
        <w:t>.</w:t>
      </w:r>
    </w:p>
    <w:p w:rsidR="00971C87" w:rsidRDefault="007D5795" w:rsidP="00971C87">
      <w:pPr>
        <w:spacing w:line="360" w:lineRule="auto"/>
        <w:ind w:firstLine="708"/>
        <w:rPr>
          <w:rFonts w:ascii="Verdana" w:hAnsi="Verdana"/>
          <w:color w:val="266B18"/>
          <w:sz w:val="16"/>
          <w:szCs w:val="16"/>
        </w:rPr>
      </w:pPr>
      <w:r w:rsidRPr="001463BD">
        <w:rPr>
          <w:rStyle w:val="a8"/>
          <w:rFonts w:ascii="Times New Roman" w:hAnsi="Times New Roman" w:cs="Times New Roman"/>
          <w:sz w:val="24"/>
          <w:szCs w:val="24"/>
        </w:rPr>
        <w:t>В. В. Сериков</w:t>
      </w:r>
      <w:r w:rsidR="00F67CCC">
        <w:rPr>
          <w:rStyle w:val="a8"/>
          <w:rFonts w:ascii="Times New Roman" w:hAnsi="Times New Roman" w:cs="Times New Roman"/>
          <w:sz w:val="24"/>
          <w:szCs w:val="24"/>
        </w:rPr>
        <w:t xml:space="preserve"> </w:t>
      </w:r>
      <w:r w:rsidR="000102DC">
        <w:rPr>
          <w:rStyle w:val="a8"/>
          <w:rFonts w:ascii="Times New Roman" w:hAnsi="Times New Roman" w:cs="Times New Roman"/>
          <w:b w:val="0"/>
          <w:sz w:val="24"/>
          <w:szCs w:val="24"/>
        </w:rPr>
        <w:t>[</w:t>
      </w:r>
      <w:r w:rsidR="00716986">
        <w:rPr>
          <w:rStyle w:val="a8"/>
          <w:rFonts w:ascii="Times New Roman" w:hAnsi="Times New Roman" w:cs="Times New Roman"/>
          <w:b w:val="0"/>
          <w:sz w:val="24"/>
          <w:szCs w:val="24"/>
        </w:rPr>
        <w:t>6</w:t>
      </w:r>
      <w:r w:rsidR="00F67CCC" w:rsidRPr="000102DC">
        <w:rPr>
          <w:rStyle w:val="a8"/>
          <w:rFonts w:ascii="Times New Roman" w:hAnsi="Times New Roman" w:cs="Times New Roman"/>
          <w:b w:val="0"/>
          <w:sz w:val="24"/>
          <w:szCs w:val="24"/>
        </w:rPr>
        <w:t>]</w:t>
      </w:r>
      <w:r w:rsidR="00F67CCC" w:rsidRPr="00F67CCC">
        <w:rPr>
          <w:rStyle w:val="a8"/>
          <w:rFonts w:ascii="Times New Roman" w:hAnsi="Times New Roman" w:cs="Times New Roman"/>
          <w:sz w:val="24"/>
          <w:szCs w:val="24"/>
        </w:rPr>
        <w:t xml:space="preserve">  </w:t>
      </w:r>
      <w:r w:rsidRPr="00747E4E">
        <w:rPr>
          <w:rFonts w:ascii="Times New Roman" w:hAnsi="Times New Roman" w:cs="Times New Roman"/>
          <w:sz w:val="24"/>
          <w:szCs w:val="24"/>
        </w:rPr>
        <w:t>разрабатывает сущностные основы личностно-ориентированного образования. В его модели ученик является субъектом жизнедеятельности, поэтому В. В. Сериков предлагает строить обучение на основе его жизненного опыта (не только опыта познания, но и общения, продуктивной деятельности, творчества и т.п.). По его мнению, важно обеспечить, прежде всего, личностный рост, развивая способности к стратегической деятельности, креативность, критичность, смыслотворчество, систему потребностей и мотивов, способности к самоопределению, саморазвитию, позитивную Я-концепцию и другое</w:t>
      </w:r>
      <w:r w:rsidR="00357F2A">
        <w:rPr>
          <w:rFonts w:ascii="Times New Roman" w:hAnsi="Times New Roman" w:cs="Times New Roman"/>
          <w:sz w:val="24"/>
          <w:szCs w:val="24"/>
        </w:rPr>
        <w:t>.</w:t>
      </w:r>
    </w:p>
    <w:p w:rsidR="007D5795" w:rsidRPr="00747E4E" w:rsidRDefault="007D5795"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Автор убежден, что </w:t>
      </w:r>
      <w:r w:rsidRPr="00747E4E">
        <w:rPr>
          <w:rFonts w:ascii="Times New Roman" w:hAnsi="Times New Roman" w:cs="Times New Roman"/>
          <w:sz w:val="24"/>
          <w:szCs w:val="24"/>
        </w:rPr>
        <w:t>"...</w:t>
      </w:r>
      <w:r>
        <w:rPr>
          <w:rFonts w:ascii="Times New Roman" w:hAnsi="Times New Roman" w:cs="Times New Roman"/>
          <w:sz w:val="24"/>
          <w:szCs w:val="24"/>
        </w:rPr>
        <w:t>л</w:t>
      </w:r>
      <w:r w:rsidRPr="00747E4E">
        <w:rPr>
          <w:rFonts w:ascii="Times New Roman" w:hAnsi="Times New Roman" w:cs="Times New Roman"/>
          <w:sz w:val="24"/>
          <w:szCs w:val="24"/>
        </w:rPr>
        <w:t xml:space="preserve">ичностно-ориентированное образование не занимается формированием личности с заданными свойствами, а создает условия для полноценного проявления и, соответственно, развития личностных функций образовательного процесса. ...Личностные функции — это в данном случае не характерологические качества ее (последние, кроме некоторых, так называемых общечеловеческих, у людей могут и </w:t>
      </w:r>
      <w:r w:rsidRPr="00747E4E">
        <w:rPr>
          <w:rFonts w:ascii="Times New Roman" w:hAnsi="Times New Roman" w:cs="Times New Roman"/>
          <w:sz w:val="24"/>
          <w:szCs w:val="24"/>
        </w:rPr>
        <w:lastRenderedPageBreak/>
        <w:t>должны быть разными), а те проявления человека, которые, собственно, и реализуют социальный заказ "быть личностью""</w:t>
      </w:r>
      <w:r w:rsidR="00C172DB">
        <w:rPr>
          <w:rFonts w:ascii="Times New Roman" w:hAnsi="Times New Roman" w:cs="Times New Roman"/>
          <w:sz w:val="24"/>
          <w:szCs w:val="24"/>
        </w:rPr>
        <w:t>.</w:t>
      </w:r>
      <w:r w:rsidR="00C172DB">
        <w:rPr>
          <w:rStyle w:val="ab"/>
          <w:rFonts w:ascii="Times New Roman" w:hAnsi="Times New Roman" w:cs="Times New Roman"/>
          <w:sz w:val="24"/>
          <w:szCs w:val="24"/>
        </w:rPr>
        <w:footnoteReference w:id="5"/>
      </w:r>
    </w:p>
    <w:p w:rsidR="00C172DB" w:rsidRDefault="007D5795" w:rsidP="00C172DB">
      <w:pPr>
        <w:spacing w:line="360" w:lineRule="auto"/>
        <w:ind w:firstLine="567"/>
        <w:rPr>
          <w:rFonts w:ascii="Times New Roman" w:eastAsia="Times New Roman" w:hAnsi="Times New Roman" w:cs="Times New Roman"/>
          <w:sz w:val="24"/>
          <w:szCs w:val="24"/>
          <w:lang w:eastAsia="ru-RU"/>
        </w:rPr>
      </w:pPr>
      <w:r w:rsidRPr="00747E4E">
        <w:rPr>
          <w:rFonts w:ascii="Times New Roman" w:eastAsia="Times New Roman" w:hAnsi="Times New Roman" w:cs="Times New Roman"/>
          <w:b/>
          <w:bCs/>
          <w:sz w:val="24"/>
          <w:szCs w:val="24"/>
          <w:lang w:eastAsia="ru-RU"/>
        </w:rPr>
        <w:t>Е. В. Бондаревская</w:t>
      </w:r>
      <w:r w:rsidRPr="001B7981">
        <w:rPr>
          <w:rFonts w:ascii="Times New Roman" w:eastAsia="Times New Roman" w:hAnsi="Times New Roman" w:cs="Times New Roman"/>
          <w:sz w:val="24"/>
          <w:szCs w:val="24"/>
          <w:lang w:eastAsia="ru-RU"/>
        </w:rPr>
        <w:t xml:space="preserve"> </w:t>
      </w:r>
      <w:r w:rsidR="000102DC">
        <w:rPr>
          <w:rFonts w:ascii="Times New Roman" w:eastAsia="Times New Roman" w:hAnsi="Times New Roman" w:cs="Times New Roman"/>
          <w:sz w:val="24"/>
          <w:szCs w:val="24"/>
          <w:lang w:eastAsia="ru-RU"/>
        </w:rPr>
        <w:t>[1</w:t>
      </w:r>
      <w:r w:rsidR="00F67CCC" w:rsidRPr="000102DC">
        <w:rPr>
          <w:rFonts w:ascii="Times New Roman" w:eastAsia="Times New Roman" w:hAnsi="Times New Roman" w:cs="Times New Roman"/>
          <w:sz w:val="24"/>
          <w:szCs w:val="24"/>
          <w:lang w:eastAsia="ru-RU"/>
        </w:rPr>
        <w:t xml:space="preserve">] </w:t>
      </w:r>
      <w:r w:rsidRPr="000102DC">
        <w:rPr>
          <w:rFonts w:ascii="Times New Roman" w:eastAsia="Times New Roman" w:hAnsi="Times New Roman" w:cs="Times New Roman"/>
          <w:sz w:val="24"/>
          <w:szCs w:val="24"/>
          <w:lang w:eastAsia="ru-RU"/>
        </w:rPr>
        <w:t>является</w:t>
      </w:r>
      <w:r w:rsidRPr="001B7981">
        <w:rPr>
          <w:rFonts w:ascii="Times New Roman" w:eastAsia="Times New Roman" w:hAnsi="Times New Roman" w:cs="Times New Roman"/>
          <w:sz w:val="24"/>
          <w:szCs w:val="24"/>
          <w:lang w:eastAsia="ru-RU"/>
        </w:rPr>
        <w:t xml:space="preserve"> автором культурологической концепции личностно-ориентированного образования. Она предполагает создание целостного личностно-ориентированного педагогического процесса; считает культуросообразность ведущим принципом педагогического процесса. В ее модели ученик развивается не только как субъект познания, субъект жизнедеятельности, но и как субъект культуры - ее носитель, хранитель, пользователь, творец.</w:t>
      </w:r>
    </w:p>
    <w:p w:rsidR="00C172DB" w:rsidRDefault="007D5795" w:rsidP="00C172DB">
      <w:pPr>
        <w:spacing w:line="360" w:lineRule="auto"/>
        <w:ind w:firstLine="567"/>
        <w:rPr>
          <w:rFonts w:ascii="Times New Roman" w:eastAsia="Times New Roman" w:hAnsi="Times New Roman" w:cs="Times New Roman"/>
          <w:sz w:val="24"/>
          <w:szCs w:val="24"/>
          <w:lang w:eastAsia="ru-RU"/>
        </w:rPr>
      </w:pPr>
      <w:r w:rsidRPr="00CB65D3">
        <w:rPr>
          <w:rFonts w:ascii="Times New Roman" w:eastAsia="Times New Roman" w:hAnsi="Times New Roman" w:cs="Times New Roman"/>
          <w:b/>
          <w:bCs/>
          <w:sz w:val="24"/>
          <w:szCs w:val="24"/>
          <w:lang w:eastAsia="ru-RU"/>
        </w:rPr>
        <w:t>И. С. Якиманская</w:t>
      </w:r>
      <w:r w:rsidR="000102DC">
        <w:rPr>
          <w:rFonts w:ascii="Times New Roman" w:eastAsia="Times New Roman" w:hAnsi="Times New Roman" w:cs="Times New Roman"/>
          <w:sz w:val="24"/>
          <w:szCs w:val="24"/>
          <w:lang w:eastAsia="ru-RU"/>
        </w:rPr>
        <w:t xml:space="preserve"> [</w:t>
      </w:r>
      <w:r w:rsidR="001F039F">
        <w:rPr>
          <w:rFonts w:ascii="Times New Roman" w:eastAsia="Times New Roman" w:hAnsi="Times New Roman" w:cs="Times New Roman"/>
          <w:sz w:val="24"/>
          <w:szCs w:val="24"/>
          <w:lang w:eastAsia="ru-RU"/>
        </w:rPr>
        <w:t>8</w:t>
      </w:r>
      <w:r w:rsidR="00F67CCC" w:rsidRPr="00F67CCC">
        <w:rPr>
          <w:rFonts w:ascii="Times New Roman" w:eastAsia="Times New Roman" w:hAnsi="Times New Roman" w:cs="Times New Roman"/>
          <w:sz w:val="24"/>
          <w:szCs w:val="24"/>
          <w:lang w:eastAsia="ru-RU"/>
        </w:rPr>
        <w:t xml:space="preserve">] </w:t>
      </w:r>
      <w:r w:rsidRPr="001B7981">
        <w:rPr>
          <w:rFonts w:ascii="Times New Roman" w:eastAsia="Times New Roman" w:hAnsi="Times New Roman" w:cs="Times New Roman"/>
          <w:sz w:val="24"/>
          <w:szCs w:val="24"/>
          <w:lang w:eastAsia="ru-RU"/>
        </w:rPr>
        <w:t>разрабатывает субъе</w:t>
      </w:r>
      <w:r w:rsidR="00C172DB">
        <w:rPr>
          <w:rFonts w:ascii="Times New Roman" w:eastAsia="Times New Roman" w:hAnsi="Times New Roman" w:cs="Times New Roman"/>
          <w:sz w:val="24"/>
          <w:szCs w:val="24"/>
          <w:lang w:eastAsia="ru-RU"/>
        </w:rPr>
        <w:t>ктно-личностный подход, предпола</w:t>
      </w:r>
      <w:r w:rsidRPr="001B7981">
        <w:rPr>
          <w:rFonts w:ascii="Times New Roman" w:eastAsia="Times New Roman" w:hAnsi="Times New Roman" w:cs="Times New Roman"/>
          <w:sz w:val="24"/>
          <w:szCs w:val="24"/>
          <w:lang w:eastAsia="ru-RU"/>
        </w:rPr>
        <w:t>гающий отношение к каждому ребёнку, как к уникальности, несхожести, неповторимости. В реализации этого подхода, во-первых, работа должна быть системной, охватывающей все ступени обучения. Во-вторых, нужна особая образовательная среда в виде учебного плана, организации условий для проявления индивидуальной избирательности каждого ученика, её устойчивости. Без этого невозможно говорить о познавательном стиле. В-третьих, нужен специально подготовленный учитель, который понимает и разделяет цели и ценности личностн</w:t>
      </w:r>
      <w:r w:rsidR="00C172DB">
        <w:rPr>
          <w:rFonts w:ascii="Times New Roman" w:eastAsia="Times New Roman" w:hAnsi="Times New Roman" w:cs="Times New Roman"/>
          <w:sz w:val="24"/>
          <w:szCs w:val="24"/>
          <w:lang w:eastAsia="ru-RU"/>
        </w:rPr>
        <w:t>о-ориентированного образования.</w:t>
      </w:r>
    </w:p>
    <w:p w:rsidR="007D5795" w:rsidRPr="00C172DB" w:rsidRDefault="007D5795" w:rsidP="00C172DB">
      <w:pPr>
        <w:spacing w:line="360" w:lineRule="auto"/>
        <w:ind w:firstLine="567"/>
        <w:rPr>
          <w:rFonts w:ascii="Times New Roman" w:eastAsia="Times New Roman" w:hAnsi="Times New Roman" w:cs="Times New Roman"/>
          <w:sz w:val="24"/>
          <w:szCs w:val="24"/>
          <w:lang w:eastAsia="ru-RU"/>
        </w:rPr>
      </w:pPr>
      <w:r w:rsidRPr="001B7981">
        <w:rPr>
          <w:rFonts w:ascii="Times New Roman" w:eastAsia="Times New Roman" w:hAnsi="Times New Roman" w:cs="Times New Roman"/>
          <w:sz w:val="24"/>
          <w:szCs w:val="24"/>
          <w:lang w:eastAsia="ru-RU"/>
        </w:rPr>
        <w:t>В концепции И. С. Як</w:t>
      </w:r>
      <w:r>
        <w:rPr>
          <w:rFonts w:ascii="Times New Roman" w:eastAsia="Times New Roman" w:hAnsi="Times New Roman" w:cs="Times New Roman"/>
          <w:sz w:val="24"/>
          <w:szCs w:val="24"/>
          <w:lang w:eastAsia="ru-RU"/>
        </w:rPr>
        <w:t xml:space="preserve">иманской </w:t>
      </w:r>
      <w:r w:rsidRPr="001B7981">
        <w:rPr>
          <w:rFonts w:ascii="Times New Roman" w:eastAsia="Times New Roman" w:hAnsi="Times New Roman" w:cs="Times New Roman"/>
          <w:sz w:val="24"/>
          <w:szCs w:val="24"/>
          <w:lang w:eastAsia="ru-RU"/>
        </w:rPr>
        <w:t>целью личностно-ориентированного образования является создание необходимых условий (социальных, педагогических) для раскрытия и последующего целенаправленного развития индивидуально-личностных черт ребенка</w:t>
      </w:r>
      <w:r>
        <w:rPr>
          <w:rFonts w:ascii="Times New Roman" w:eastAsia="Times New Roman" w:hAnsi="Times New Roman" w:cs="Times New Roman"/>
          <w:sz w:val="24"/>
          <w:szCs w:val="24"/>
          <w:lang w:eastAsia="ru-RU"/>
        </w:rPr>
        <w:t>.</w:t>
      </w:r>
      <w:r w:rsidRPr="001B7981">
        <w:rPr>
          <w:rFonts w:ascii="Verdana" w:eastAsia="Times New Roman" w:hAnsi="Verdana" w:cs="Times New Roman"/>
          <w:color w:val="266B18"/>
          <w:sz w:val="16"/>
          <w:szCs w:val="16"/>
          <w:lang w:eastAsia="ru-RU"/>
        </w:rPr>
        <w:br/>
      </w:r>
      <w:r w:rsidRPr="001B7981">
        <w:rPr>
          <w:rFonts w:ascii="Times New Roman" w:eastAsia="Times New Roman" w:hAnsi="Times New Roman" w:cs="Times New Roman"/>
          <w:sz w:val="24"/>
          <w:szCs w:val="24"/>
          <w:lang w:eastAsia="ru-RU"/>
        </w:rPr>
        <w:t>Общепризнано, что в образовательном процессе познавательные способности проявляются в обучаемости, которая определяется как индивидуальная способность к усвоению знаний. При этом целью образовательного процесса с позиции психологии являются развитие, коррекция обучаемости как познавательной способности, оценка уровня ее проявления (дети с повышенно-пониженной обучаемостью), анализ особенностей ее становления у одаренных детей и детей с различными нарушениями развития.</w:t>
      </w:r>
      <w:r w:rsidRPr="001B7981">
        <w:rPr>
          <w:rFonts w:ascii="Times New Roman" w:eastAsia="Times New Roman" w:hAnsi="Times New Roman" w:cs="Times New Roman"/>
          <w:sz w:val="24"/>
          <w:szCs w:val="24"/>
          <w:lang w:eastAsia="ru-RU"/>
        </w:rPr>
        <w:br/>
      </w:r>
      <w:r>
        <w:rPr>
          <w:rFonts w:ascii="Times New Roman" w:hAnsi="Times New Roman" w:cs="Times New Roman"/>
          <w:sz w:val="24"/>
          <w:szCs w:val="24"/>
        </w:rPr>
        <w:tab/>
      </w:r>
      <w:r w:rsidRPr="00CB65D3">
        <w:rPr>
          <w:rFonts w:ascii="Times New Roman" w:hAnsi="Times New Roman" w:cs="Times New Roman"/>
          <w:b/>
          <w:sz w:val="24"/>
          <w:szCs w:val="24"/>
        </w:rPr>
        <w:t>А.А. Плигин</w:t>
      </w:r>
      <w:r w:rsidR="000102DC">
        <w:rPr>
          <w:rFonts w:ascii="Times New Roman" w:eastAsia="Times New Roman" w:hAnsi="Times New Roman" w:cs="Times New Roman"/>
          <w:sz w:val="24"/>
          <w:szCs w:val="24"/>
          <w:lang w:eastAsia="ru-RU"/>
        </w:rPr>
        <w:t xml:space="preserve">  [</w:t>
      </w:r>
      <w:r w:rsidR="001F039F">
        <w:rPr>
          <w:rFonts w:ascii="Times New Roman" w:eastAsia="Times New Roman" w:hAnsi="Times New Roman" w:cs="Times New Roman"/>
          <w:sz w:val="24"/>
          <w:szCs w:val="24"/>
          <w:lang w:eastAsia="ru-RU"/>
        </w:rPr>
        <w:t>4</w:t>
      </w:r>
      <w:r w:rsidR="00F67CCC" w:rsidRPr="00F67CCC">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 xml:space="preserve">является автором технологии «Целенапраленное развитие познавательных стратегий школьников». В </w:t>
      </w:r>
      <w:r w:rsidRPr="00BD7EF2">
        <w:rPr>
          <w:rFonts w:ascii="Times New Roman" w:hAnsi="Times New Roman" w:cs="Times New Roman"/>
          <w:sz w:val="24"/>
          <w:szCs w:val="24"/>
        </w:rPr>
        <w:t xml:space="preserve"> понимании</w:t>
      </w:r>
      <w:r>
        <w:rPr>
          <w:rFonts w:ascii="Times New Roman" w:hAnsi="Times New Roman" w:cs="Times New Roman"/>
          <w:sz w:val="24"/>
          <w:szCs w:val="24"/>
        </w:rPr>
        <w:t xml:space="preserve"> автора </w:t>
      </w:r>
      <w:r w:rsidRPr="00BD7EF2">
        <w:rPr>
          <w:rFonts w:ascii="Times New Roman" w:hAnsi="Times New Roman" w:cs="Times New Roman"/>
          <w:sz w:val="24"/>
          <w:szCs w:val="24"/>
        </w:rPr>
        <w:t xml:space="preserve"> модель личностно-ориентированной школы существенно отличается от других существующих моделей и педагогических систем. В первую очередь, тем, что она предоставляет ребёнку большую свободу выбора в процессе обучения. В её рамках </w:t>
      </w:r>
      <w:r w:rsidR="00F67CCC">
        <w:rPr>
          <w:rFonts w:ascii="Times New Roman" w:hAnsi="Times New Roman" w:cs="Times New Roman"/>
          <w:sz w:val="24"/>
          <w:szCs w:val="24"/>
        </w:rPr>
        <w:t>«</w:t>
      </w:r>
      <w:r w:rsidRPr="00BD7EF2">
        <w:rPr>
          <w:rFonts w:ascii="Times New Roman" w:hAnsi="Times New Roman" w:cs="Times New Roman"/>
          <w:sz w:val="24"/>
          <w:szCs w:val="24"/>
        </w:rPr>
        <w:t>не</w:t>
      </w:r>
      <w:r>
        <w:rPr>
          <w:rFonts w:ascii="Verdana" w:hAnsi="Verdana"/>
          <w:color w:val="266B18"/>
          <w:sz w:val="16"/>
          <w:szCs w:val="16"/>
        </w:rPr>
        <w:t xml:space="preserve"> </w:t>
      </w:r>
      <w:r w:rsidRPr="00BD7EF2">
        <w:rPr>
          <w:rFonts w:ascii="Times New Roman" w:hAnsi="Times New Roman" w:cs="Times New Roman"/>
          <w:sz w:val="24"/>
          <w:szCs w:val="24"/>
        </w:rPr>
        <w:t xml:space="preserve">ученик подстраивается под сложившийся обучающий стиль учителя, а учитель, обладая разнообразным </w:t>
      </w:r>
      <w:r w:rsidRPr="00BD7EF2">
        <w:rPr>
          <w:rFonts w:ascii="Times New Roman" w:hAnsi="Times New Roman" w:cs="Times New Roman"/>
          <w:sz w:val="24"/>
          <w:szCs w:val="24"/>
        </w:rPr>
        <w:lastRenderedPageBreak/>
        <w:t>технологическим инструментарием, согласует свои приёмы и методы работы с познавательным стилем обучения ребёнка</w:t>
      </w:r>
      <w:r w:rsidR="00F67CCC">
        <w:rPr>
          <w:rFonts w:ascii="Times New Roman" w:hAnsi="Times New Roman" w:cs="Times New Roman"/>
          <w:sz w:val="24"/>
          <w:szCs w:val="24"/>
        </w:rPr>
        <w:t>»</w:t>
      </w:r>
      <w:r w:rsidR="00F67CCC">
        <w:rPr>
          <w:rStyle w:val="ab"/>
          <w:rFonts w:ascii="Times New Roman" w:hAnsi="Times New Roman" w:cs="Times New Roman"/>
          <w:sz w:val="24"/>
          <w:szCs w:val="24"/>
        </w:rPr>
        <w:footnoteReference w:id="6"/>
      </w:r>
      <w:r w:rsidRPr="00BD7EF2">
        <w:rPr>
          <w:rFonts w:ascii="Times New Roman" w:hAnsi="Times New Roman" w:cs="Times New Roman"/>
          <w:sz w:val="24"/>
          <w:szCs w:val="24"/>
        </w:rPr>
        <w:t>.</w:t>
      </w:r>
    </w:p>
    <w:p w:rsidR="00BC5DFC" w:rsidRDefault="001F60CB" w:rsidP="00BC5DFC">
      <w:pPr>
        <w:spacing w:line="360" w:lineRule="auto"/>
        <w:ind w:firstLine="709"/>
        <w:rPr>
          <w:rFonts w:ascii="Times New Roman" w:hAnsi="Times New Roman" w:cs="Times New Roman"/>
          <w:color w:val="000000"/>
          <w:sz w:val="24"/>
          <w:szCs w:val="20"/>
        </w:rPr>
      </w:pPr>
      <w:r>
        <w:rPr>
          <w:rFonts w:ascii="Times New Roman" w:hAnsi="Times New Roman" w:cs="Times New Roman"/>
          <w:sz w:val="24"/>
          <w:szCs w:val="24"/>
        </w:rPr>
        <w:t>Являясь субъектом процесса образования, ученик не ждет суммы готовых знаний. Работая в деятельностной парадигме, учитель должен понимать</w:t>
      </w:r>
      <w:r>
        <w:rPr>
          <w:rStyle w:val="c1"/>
        </w:rPr>
        <w:t xml:space="preserve">, </w:t>
      </w:r>
      <w:r w:rsidRPr="007170C4">
        <w:rPr>
          <w:rStyle w:val="c1"/>
          <w:rFonts w:ascii="Times New Roman" w:hAnsi="Times New Roman" w:cs="Times New Roman"/>
          <w:sz w:val="24"/>
        </w:rPr>
        <w:t>что усваивается не  готовое знание, кем-то предложенное к усвоению, а прослеживаются условия происхождения данного знания</w:t>
      </w:r>
      <w:r w:rsidRPr="007170C4">
        <w:rPr>
          <w:rFonts w:ascii="Times New Roman" w:hAnsi="Times New Roman" w:cs="Times New Roman"/>
          <w:sz w:val="24"/>
        </w:rPr>
        <w:t xml:space="preserve">. Подразумевается, что ученик сам формирует понятия, необходимые для решения задач. При таком подходе учебная деятельность, периодически приобретая исследовательский характер, сама становится предметом усвоения.  Компетентностный подход предполагает, что </w:t>
      </w:r>
      <w:r w:rsidRPr="007170C4">
        <w:rPr>
          <w:rStyle w:val="c1"/>
          <w:rFonts w:ascii="Times New Roman" w:hAnsi="Times New Roman" w:cs="Times New Roman"/>
          <w:sz w:val="24"/>
        </w:rPr>
        <w:t xml:space="preserve">учить следует не просто конкретным «застывшим» знаниям; следует </w:t>
      </w:r>
      <w:r w:rsidR="007170C4" w:rsidRPr="007170C4">
        <w:rPr>
          <w:rStyle w:val="c1"/>
          <w:rFonts w:ascii="Times New Roman" w:hAnsi="Times New Roman" w:cs="Times New Roman"/>
          <w:sz w:val="24"/>
        </w:rPr>
        <w:t>учить идти к знанию.</w:t>
      </w:r>
      <w:r w:rsidR="007170C4">
        <w:rPr>
          <w:rStyle w:val="c1"/>
          <w:rFonts w:ascii="Times New Roman" w:hAnsi="Times New Roman" w:cs="Times New Roman"/>
          <w:sz w:val="24"/>
        </w:rPr>
        <w:t xml:space="preserve"> Перед учеником стоит гигантская цель: осваивая предметные компетенции, он должен освоить их во взаимосвязи. </w:t>
      </w:r>
      <w:r w:rsidR="007170C4" w:rsidRPr="007170C4">
        <w:rPr>
          <w:rFonts w:ascii="Times New Roman" w:hAnsi="Times New Roman" w:cs="Times New Roman"/>
          <w:sz w:val="24"/>
        </w:rPr>
        <w:t>Известно, что можно хорошо знать нормы произношения, слова и правила употребления их, грамматические формы и конструкции, уметь использовать различные способы выражения одной и той же мысли, иначе говоря, быть компетентностным в лингвистическом и языковом отношении, однако не уметь использовать эти знания и умения адекватно реальной речевой обстановке, или, как говорят учёные, коммуникативной ситуации. Иначе говоря, для владения языком важны умения и навыки употребления тех или иных слов, грамматических конструкций в конкретных условиях общения, или коммуникации.</w:t>
      </w:r>
      <w:r w:rsidR="007170C4">
        <w:rPr>
          <w:rFonts w:ascii="Times New Roman" w:hAnsi="Times New Roman" w:cs="Times New Roman"/>
          <w:sz w:val="24"/>
        </w:rPr>
        <w:t xml:space="preserve"> Поэтому важно научить ученика не только приемам грамотного письма, образного мышления, важно научить его это применять в конкретной коммуникативной ситуации.</w:t>
      </w:r>
      <w:r w:rsidR="00BC5DFC" w:rsidRPr="00BC5DFC">
        <w:rPr>
          <w:rFonts w:ascii="Arial" w:hAnsi="Arial" w:cs="Arial"/>
          <w:color w:val="000000"/>
          <w:sz w:val="20"/>
          <w:szCs w:val="20"/>
        </w:rPr>
        <w:t xml:space="preserve"> </w:t>
      </w:r>
      <w:r w:rsidR="00BC5DFC" w:rsidRPr="00BC5DFC">
        <w:rPr>
          <w:rFonts w:ascii="Times New Roman" w:hAnsi="Times New Roman" w:cs="Times New Roman"/>
          <w:color w:val="000000"/>
          <w:sz w:val="24"/>
          <w:szCs w:val="20"/>
        </w:rPr>
        <w:t>Цель образования стала соотноситься с формированием ключевых компетентностей. Одной из ключевых компетентностей является коммуникативная компетентность.</w:t>
      </w:r>
    </w:p>
    <w:p w:rsidR="007D5795" w:rsidRPr="00BC5DFC" w:rsidRDefault="00BC5DFC" w:rsidP="00BC5DFC">
      <w:pPr>
        <w:spacing w:line="360" w:lineRule="auto"/>
        <w:ind w:firstLine="709"/>
        <w:rPr>
          <w:rFonts w:ascii="Times New Roman" w:hAnsi="Times New Roman" w:cs="Times New Roman"/>
          <w:color w:val="000000"/>
          <w:sz w:val="24"/>
          <w:szCs w:val="20"/>
        </w:rPr>
      </w:pPr>
      <w:r w:rsidRPr="00BC5DFC">
        <w:rPr>
          <w:rFonts w:ascii="Times New Roman" w:hAnsi="Times New Roman" w:cs="Times New Roman"/>
          <w:color w:val="000000"/>
          <w:sz w:val="24"/>
          <w:szCs w:val="20"/>
        </w:rPr>
        <w:t>А.А.Леонтьев утверждал: «Чтобы полноценно общаться, человек должен… располагать целым рядом умений. Он должен… уметь быстро и правильно ориентироваться в условиях общения… уметь спланировать свою речь, правильно выбрать содержание… найти адекватные средства для выражения… обеспечить обратную связь…»</w:t>
      </w:r>
      <w:r w:rsidR="001F039F">
        <w:rPr>
          <w:rStyle w:val="ab"/>
          <w:rFonts w:ascii="Times New Roman" w:hAnsi="Times New Roman" w:cs="Times New Roman"/>
          <w:color w:val="000000"/>
          <w:sz w:val="24"/>
          <w:szCs w:val="20"/>
        </w:rPr>
        <w:footnoteReference w:id="7"/>
      </w:r>
      <w:r w:rsidRPr="00BC5DFC">
        <w:rPr>
          <w:rFonts w:ascii="Times New Roman" w:hAnsi="Times New Roman" w:cs="Times New Roman"/>
          <w:color w:val="000000"/>
          <w:sz w:val="24"/>
          <w:szCs w:val="20"/>
        </w:rPr>
        <w:t>.</w:t>
      </w:r>
    </w:p>
    <w:p w:rsidR="001F039F" w:rsidRDefault="001F039F" w:rsidP="00F67CCC">
      <w:pPr>
        <w:spacing w:line="360" w:lineRule="auto"/>
        <w:ind w:firstLine="0"/>
        <w:rPr>
          <w:rFonts w:ascii="Times New Roman" w:hAnsi="Times New Roman" w:cs="Times New Roman"/>
          <w:sz w:val="24"/>
          <w:szCs w:val="24"/>
        </w:rPr>
      </w:pPr>
    </w:p>
    <w:p w:rsidR="00F53A0D" w:rsidRDefault="00F53A0D" w:rsidP="00F67CCC">
      <w:pPr>
        <w:spacing w:line="360" w:lineRule="auto"/>
        <w:ind w:firstLine="0"/>
        <w:rPr>
          <w:rFonts w:ascii="Times New Roman" w:hAnsi="Times New Roman" w:cs="Times New Roman"/>
          <w:sz w:val="24"/>
          <w:szCs w:val="24"/>
        </w:rPr>
      </w:pPr>
    </w:p>
    <w:p w:rsidR="00F53A0D" w:rsidRDefault="00F53A0D" w:rsidP="00F67CCC">
      <w:pPr>
        <w:spacing w:line="360" w:lineRule="auto"/>
        <w:ind w:firstLine="0"/>
        <w:rPr>
          <w:rFonts w:ascii="Times New Roman" w:hAnsi="Times New Roman" w:cs="Times New Roman"/>
          <w:sz w:val="24"/>
          <w:szCs w:val="24"/>
        </w:rPr>
      </w:pPr>
    </w:p>
    <w:p w:rsidR="00F53A0D" w:rsidRDefault="00F53A0D" w:rsidP="00F67CCC">
      <w:pPr>
        <w:spacing w:line="360" w:lineRule="auto"/>
        <w:ind w:firstLine="0"/>
        <w:rPr>
          <w:rFonts w:ascii="Times New Roman" w:hAnsi="Times New Roman" w:cs="Times New Roman"/>
          <w:sz w:val="24"/>
          <w:szCs w:val="24"/>
        </w:rPr>
      </w:pPr>
    </w:p>
    <w:p w:rsidR="00260145" w:rsidRPr="00F67CCC" w:rsidRDefault="007D5795" w:rsidP="00F67CCC">
      <w:pPr>
        <w:spacing w:line="360" w:lineRule="auto"/>
        <w:ind w:firstLine="0"/>
        <w:rPr>
          <w:rFonts w:ascii="Times New Roman" w:hAnsi="Times New Roman" w:cs="Times New Roman"/>
          <w:sz w:val="24"/>
          <w:szCs w:val="24"/>
        </w:rPr>
      </w:pPr>
      <w:r w:rsidRPr="00F67CCC">
        <w:rPr>
          <w:rFonts w:ascii="Times New Roman" w:hAnsi="Times New Roman" w:cs="Times New Roman"/>
          <w:sz w:val="24"/>
          <w:szCs w:val="24"/>
        </w:rPr>
        <w:lastRenderedPageBreak/>
        <w:t>НОВИЗНА ОПЫТА</w:t>
      </w:r>
      <w:r w:rsidR="00267C19" w:rsidRPr="00F67CCC">
        <w:rPr>
          <w:rFonts w:ascii="Times New Roman" w:hAnsi="Times New Roman" w:cs="Times New Roman"/>
          <w:sz w:val="24"/>
          <w:szCs w:val="24"/>
        </w:rPr>
        <w:t xml:space="preserve"> </w:t>
      </w:r>
    </w:p>
    <w:p w:rsidR="00260145" w:rsidRDefault="00F50F9F" w:rsidP="00260145">
      <w:pPr>
        <w:spacing w:line="360" w:lineRule="auto"/>
        <w:ind w:firstLine="708"/>
        <w:rPr>
          <w:rFonts w:ascii="Times New Roman" w:hAnsi="Times New Roman" w:cs="Times New Roman"/>
          <w:sz w:val="24"/>
          <w:szCs w:val="24"/>
        </w:rPr>
      </w:pPr>
      <w:r>
        <w:rPr>
          <w:rFonts w:ascii="Times New Roman" w:hAnsi="Times New Roman" w:cs="Times New Roman"/>
          <w:sz w:val="24"/>
          <w:szCs w:val="24"/>
        </w:rPr>
        <w:t>Н</w:t>
      </w:r>
      <w:r w:rsidR="00470A14">
        <w:rPr>
          <w:rFonts w:ascii="Times New Roman" w:hAnsi="Times New Roman" w:cs="Times New Roman"/>
          <w:sz w:val="24"/>
          <w:szCs w:val="24"/>
        </w:rPr>
        <w:t xml:space="preserve">овизна </w:t>
      </w:r>
      <w:r>
        <w:rPr>
          <w:rFonts w:ascii="Times New Roman" w:hAnsi="Times New Roman" w:cs="Times New Roman"/>
          <w:sz w:val="24"/>
          <w:szCs w:val="24"/>
        </w:rPr>
        <w:t>опыта</w:t>
      </w:r>
      <w:r w:rsidR="00470A14">
        <w:rPr>
          <w:rFonts w:ascii="Times New Roman" w:hAnsi="Times New Roman" w:cs="Times New Roman"/>
          <w:sz w:val="24"/>
          <w:szCs w:val="24"/>
        </w:rPr>
        <w:t xml:space="preserve"> в </w:t>
      </w:r>
      <w:r w:rsidR="007943F6">
        <w:rPr>
          <w:rFonts w:ascii="Times New Roman" w:hAnsi="Times New Roman" w:cs="Times New Roman"/>
          <w:sz w:val="24"/>
          <w:szCs w:val="24"/>
        </w:rPr>
        <w:t xml:space="preserve">разработке </w:t>
      </w:r>
      <w:r w:rsidR="00470A14">
        <w:rPr>
          <w:rFonts w:ascii="Times New Roman" w:hAnsi="Times New Roman" w:cs="Times New Roman"/>
          <w:sz w:val="24"/>
          <w:szCs w:val="24"/>
        </w:rPr>
        <w:t xml:space="preserve"> </w:t>
      </w:r>
      <w:r w:rsidR="00470A14" w:rsidRPr="00716986">
        <w:rPr>
          <w:rFonts w:ascii="Times New Roman" w:hAnsi="Times New Roman" w:cs="Times New Roman"/>
          <w:sz w:val="24"/>
          <w:szCs w:val="24"/>
        </w:rPr>
        <w:t>алгоритм</w:t>
      </w:r>
      <w:r w:rsidR="007943F6" w:rsidRPr="00716986">
        <w:rPr>
          <w:rFonts w:ascii="Times New Roman" w:hAnsi="Times New Roman" w:cs="Times New Roman"/>
          <w:sz w:val="24"/>
          <w:szCs w:val="24"/>
        </w:rPr>
        <w:t>ичности</w:t>
      </w:r>
      <w:r w:rsidRPr="00716986">
        <w:rPr>
          <w:rStyle w:val="ab"/>
          <w:rFonts w:ascii="Times New Roman" w:hAnsi="Times New Roman" w:cs="Times New Roman"/>
          <w:sz w:val="24"/>
          <w:szCs w:val="24"/>
        </w:rPr>
        <w:footnoteReference w:id="8"/>
      </w:r>
      <w:r w:rsidR="007E1074" w:rsidRPr="00716986">
        <w:rPr>
          <w:rFonts w:ascii="Times New Roman" w:hAnsi="Times New Roman" w:cs="Times New Roman"/>
          <w:sz w:val="24"/>
          <w:szCs w:val="24"/>
        </w:rPr>
        <w:t xml:space="preserve">  </w:t>
      </w:r>
      <w:r w:rsidR="00716986">
        <w:rPr>
          <w:rFonts w:ascii="Times New Roman" w:hAnsi="Times New Roman" w:cs="Times New Roman"/>
          <w:sz w:val="24"/>
          <w:szCs w:val="24"/>
        </w:rPr>
        <w:t xml:space="preserve">для </w:t>
      </w:r>
      <w:r w:rsidR="007943F6">
        <w:rPr>
          <w:rFonts w:ascii="Times New Roman" w:hAnsi="Times New Roman" w:cs="Times New Roman"/>
          <w:sz w:val="24"/>
          <w:szCs w:val="24"/>
        </w:rPr>
        <w:t>творческой   деятельности</w:t>
      </w:r>
      <w:r w:rsidR="00470A14">
        <w:rPr>
          <w:rFonts w:ascii="Times New Roman" w:hAnsi="Times New Roman" w:cs="Times New Roman"/>
          <w:sz w:val="24"/>
          <w:szCs w:val="24"/>
        </w:rPr>
        <w:t xml:space="preserve"> </w:t>
      </w:r>
      <w:r w:rsidR="007943F6">
        <w:rPr>
          <w:rFonts w:ascii="Times New Roman" w:hAnsi="Times New Roman" w:cs="Times New Roman"/>
          <w:sz w:val="24"/>
          <w:szCs w:val="24"/>
        </w:rPr>
        <w:t>с учетом</w:t>
      </w:r>
      <w:r w:rsidR="00470A14">
        <w:rPr>
          <w:rFonts w:ascii="Times New Roman" w:hAnsi="Times New Roman" w:cs="Times New Roman"/>
          <w:sz w:val="24"/>
          <w:szCs w:val="24"/>
        </w:rPr>
        <w:t xml:space="preserve"> ин</w:t>
      </w:r>
      <w:r w:rsidR="007943F6">
        <w:rPr>
          <w:rFonts w:ascii="Times New Roman" w:hAnsi="Times New Roman" w:cs="Times New Roman"/>
          <w:sz w:val="24"/>
          <w:szCs w:val="24"/>
        </w:rPr>
        <w:t>дивидуальности  ученика при подгото</w:t>
      </w:r>
      <w:r w:rsidR="007170C4">
        <w:rPr>
          <w:rFonts w:ascii="Times New Roman" w:hAnsi="Times New Roman" w:cs="Times New Roman"/>
          <w:sz w:val="24"/>
          <w:szCs w:val="24"/>
        </w:rPr>
        <w:t>вке его к написанию сочинения.</w:t>
      </w:r>
    </w:p>
    <w:p w:rsidR="00260145" w:rsidRPr="007943F6" w:rsidRDefault="007943F6" w:rsidP="007943F6">
      <w:pPr>
        <w:spacing w:line="360" w:lineRule="auto"/>
        <w:ind w:firstLine="0"/>
        <w:rPr>
          <w:rFonts w:ascii="Times New Roman" w:hAnsi="Times New Roman" w:cs="Times New Roman"/>
          <w:sz w:val="24"/>
          <w:szCs w:val="24"/>
        </w:rPr>
      </w:pPr>
      <w:r>
        <w:rPr>
          <w:rFonts w:ascii="Times New Roman" w:hAnsi="Times New Roman" w:cs="Times New Roman"/>
          <w:sz w:val="24"/>
          <w:szCs w:val="24"/>
        </w:rPr>
        <w:tab/>
        <w:t>Применение технологии ЦРПС  требует обновления методов и</w:t>
      </w:r>
      <w:r w:rsidR="00B46A50">
        <w:rPr>
          <w:rFonts w:ascii="Times New Roman" w:hAnsi="Times New Roman" w:cs="Times New Roman"/>
          <w:sz w:val="24"/>
          <w:szCs w:val="24"/>
        </w:rPr>
        <w:t xml:space="preserve"> приемов деятельности учителя,  обязательного</w:t>
      </w:r>
      <w:r>
        <w:rPr>
          <w:rFonts w:ascii="Times New Roman" w:hAnsi="Times New Roman" w:cs="Times New Roman"/>
          <w:sz w:val="24"/>
          <w:szCs w:val="24"/>
        </w:rPr>
        <w:t xml:space="preserve"> анализ</w:t>
      </w:r>
      <w:r w:rsidR="00B46A50">
        <w:rPr>
          <w:rFonts w:ascii="Times New Roman" w:hAnsi="Times New Roman" w:cs="Times New Roman"/>
          <w:sz w:val="24"/>
          <w:szCs w:val="24"/>
        </w:rPr>
        <w:t>а</w:t>
      </w:r>
      <w:r>
        <w:rPr>
          <w:rFonts w:ascii="Times New Roman" w:hAnsi="Times New Roman" w:cs="Times New Roman"/>
          <w:sz w:val="24"/>
          <w:szCs w:val="24"/>
        </w:rPr>
        <w:t xml:space="preserve"> </w:t>
      </w:r>
      <w:r w:rsidRPr="007943F6">
        <w:rPr>
          <w:rFonts w:ascii="Times New Roman" w:hAnsi="Times New Roman" w:cs="Times New Roman"/>
          <w:sz w:val="24"/>
          <w:szCs w:val="24"/>
        </w:rPr>
        <w:tab/>
      </w:r>
      <w:r>
        <w:rPr>
          <w:rFonts w:ascii="Times New Roman" w:hAnsi="Times New Roman" w:cs="Times New Roman"/>
          <w:sz w:val="24"/>
          <w:szCs w:val="24"/>
        </w:rPr>
        <w:t>механизмов усвоения и перерабо</w:t>
      </w:r>
      <w:r w:rsidR="00B46A50">
        <w:rPr>
          <w:rFonts w:ascii="Times New Roman" w:hAnsi="Times New Roman" w:cs="Times New Roman"/>
          <w:sz w:val="24"/>
          <w:szCs w:val="24"/>
        </w:rPr>
        <w:t xml:space="preserve">тки полученных знаний учащимися, процесса присвоения ими нового знания. В результате применения опыта </w:t>
      </w:r>
    </w:p>
    <w:p w:rsidR="007D5795" w:rsidRDefault="00B46A50" w:rsidP="00B46A50">
      <w:pPr>
        <w:pStyle w:val="text"/>
        <w:spacing w:before="0" w:beforeAutospacing="0" w:after="0" w:afterAutospacing="0" w:line="360" w:lineRule="auto"/>
        <w:jc w:val="both"/>
      </w:pPr>
      <w:r>
        <w:t xml:space="preserve">- создание </w:t>
      </w:r>
      <w:r>
        <w:rPr>
          <w:rStyle w:val="mark"/>
        </w:rPr>
        <w:t>активной познавательной атмосферы</w:t>
      </w:r>
      <w:r>
        <w:t xml:space="preserve">  на уроке, где ученик, рефлектируя свои действия и результаты своего ученического труда, учится их корректировать</w:t>
      </w:r>
      <w:r w:rsidR="002E4F14">
        <w:t>;</w:t>
      </w:r>
      <w:r>
        <w:t xml:space="preserve"> </w:t>
      </w:r>
    </w:p>
    <w:p w:rsidR="007D5795" w:rsidRDefault="002E4F14" w:rsidP="00B46A50">
      <w:pPr>
        <w:pStyle w:val="text"/>
        <w:spacing w:before="0" w:beforeAutospacing="0" w:after="0" w:afterAutospacing="0" w:line="360" w:lineRule="auto"/>
        <w:jc w:val="both"/>
      </w:pPr>
      <w:r>
        <w:t>- п</w:t>
      </w:r>
      <w:r w:rsidR="00B46A50">
        <w:rPr>
          <w:rStyle w:val="mark"/>
        </w:rPr>
        <w:t xml:space="preserve">риведение в систему </w:t>
      </w:r>
      <w:r w:rsidR="00B46A50">
        <w:t>целей, методов, средств обучения для осуществления личностно – ориентированного подхода в формировании языковой, коммуникативной  компетенций</w:t>
      </w:r>
      <w:r>
        <w:t xml:space="preserve"> учащихся;</w:t>
      </w:r>
    </w:p>
    <w:p w:rsidR="007D5795" w:rsidRDefault="002E4F14" w:rsidP="00B46A50">
      <w:pPr>
        <w:pStyle w:val="text"/>
        <w:spacing w:before="0" w:beforeAutospacing="0" w:after="0" w:afterAutospacing="0" w:line="360" w:lineRule="auto"/>
        <w:jc w:val="both"/>
      </w:pPr>
      <w:r>
        <w:t>- р</w:t>
      </w:r>
      <w:r w:rsidR="007D5795">
        <w:t xml:space="preserve">азработка </w:t>
      </w:r>
      <w:r w:rsidR="007D5795">
        <w:rPr>
          <w:rStyle w:val="mark"/>
        </w:rPr>
        <w:t>новых форм работы с учащимися, опирающимися на индивидуальные особенности усвоения, запоминания информации</w:t>
      </w:r>
      <w:r w:rsidR="007D5795">
        <w:t>.</w:t>
      </w:r>
    </w:p>
    <w:p w:rsidR="007D5795" w:rsidRDefault="002E4F14" w:rsidP="00B46A50">
      <w:pPr>
        <w:pStyle w:val="text"/>
        <w:spacing w:before="0" w:beforeAutospacing="0" w:after="0" w:afterAutospacing="0" w:line="360" w:lineRule="auto"/>
      </w:pPr>
      <w:r>
        <w:t>-  м</w:t>
      </w:r>
      <w:r w:rsidR="007D5795">
        <w:rPr>
          <w:rStyle w:val="mark"/>
        </w:rPr>
        <w:t xml:space="preserve">одернизация урока. </w:t>
      </w:r>
    </w:p>
    <w:p w:rsidR="007D5795" w:rsidRDefault="007D5795" w:rsidP="00B46A50">
      <w:pPr>
        <w:spacing w:line="360" w:lineRule="auto"/>
        <w:rPr>
          <w:rFonts w:ascii="Times New Roman" w:hAnsi="Times New Roman" w:cs="Times New Roman"/>
          <w:sz w:val="24"/>
          <w:szCs w:val="24"/>
        </w:rPr>
      </w:pPr>
    </w:p>
    <w:p w:rsidR="004613BE" w:rsidRPr="00687A48" w:rsidRDefault="00C172DB" w:rsidP="00643899">
      <w:pPr>
        <w:ind w:firstLine="0"/>
        <w:rPr>
          <w:rFonts w:ascii="Times New Roman" w:hAnsi="Times New Roman" w:cs="Times New Roman"/>
          <w:i/>
          <w:iCs/>
          <w:sz w:val="24"/>
          <w:szCs w:val="24"/>
        </w:rPr>
      </w:pPr>
      <w:r>
        <w:rPr>
          <w:rFonts w:ascii="Times New Roman" w:hAnsi="Times New Roman" w:cs="Times New Roman"/>
          <w:sz w:val="24"/>
          <w:szCs w:val="24"/>
        </w:rPr>
        <w:t>ТЕХНОЛОГИЯ</w:t>
      </w:r>
      <w:r w:rsidR="00267C19">
        <w:rPr>
          <w:rFonts w:ascii="Times New Roman" w:hAnsi="Times New Roman" w:cs="Times New Roman"/>
          <w:sz w:val="24"/>
          <w:szCs w:val="24"/>
        </w:rPr>
        <w:t xml:space="preserve"> </w:t>
      </w:r>
    </w:p>
    <w:p w:rsidR="004613BE" w:rsidRDefault="004613BE"/>
    <w:p w:rsidR="004613BE" w:rsidRPr="00643899" w:rsidRDefault="002E4F14" w:rsidP="00643899">
      <w:pPr>
        <w:jc w:val="center"/>
        <w:rPr>
          <w:rFonts w:ascii="Times New Roman" w:hAnsi="Times New Roman" w:cs="Times New Roman"/>
          <w:b/>
          <w:bCs/>
          <w:sz w:val="28"/>
          <w:szCs w:val="28"/>
        </w:rPr>
      </w:pPr>
      <w:r>
        <w:rPr>
          <w:rFonts w:ascii="Times New Roman" w:hAnsi="Times New Roman" w:cs="Times New Roman"/>
          <w:b/>
          <w:bCs/>
          <w:sz w:val="28"/>
          <w:szCs w:val="28"/>
        </w:rPr>
        <w:t>Выявление и развитие стратегии</w:t>
      </w:r>
      <w:r w:rsidR="004613BE" w:rsidRPr="00643899">
        <w:rPr>
          <w:rFonts w:ascii="Times New Roman" w:hAnsi="Times New Roman" w:cs="Times New Roman"/>
          <w:b/>
          <w:bCs/>
          <w:sz w:val="28"/>
          <w:szCs w:val="28"/>
        </w:rPr>
        <w:t xml:space="preserve"> работы над сочинением </w:t>
      </w:r>
    </w:p>
    <w:p w:rsidR="004613BE" w:rsidRPr="00643899" w:rsidRDefault="004613BE" w:rsidP="00643899">
      <w:pPr>
        <w:ind w:firstLine="0"/>
        <w:jc w:val="center"/>
        <w:rPr>
          <w:rFonts w:ascii="Times New Roman" w:hAnsi="Times New Roman" w:cs="Times New Roman"/>
          <w:i/>
          <w:iCs/>
          <w:sz w:val="24"/>
          <w:szCs w:val="24"/>
        </w:rPr>
      </w:pPr>
    </w:p>
    <w:p w:rsidR="004613BE" w:rsidRPr="00643899" w:rsidRDefault="004613BE" w:rsidP="00643899">
      <w:pPr>
        <w:rPr>
          <w:rFonts w:ascii="Times New Roman" w:hAnsi="Times New Roman" w:cs="Times New Roman"/>
          <w:sz w:val="24"/>
          <w:szCs w:val="24"/>
        </w:rPr>
      </w:pPr>
    </w:p>
    <w:p w:rsidR="004613BE" w:rsidRPr="00643899" w:rsidRDefault="004613BE" w:rsidP="00643899">
      <w:pPr>
        <w:ind w:left="5103"/>
        <w:rPr>
          <w:rFonts w:ascii="Times New Roman" w:hAnsi="Times New Roman" w:cs="Times New Roman"/>
          <w:i/>
          <w:iCs/>
          <w:sz w:val="24"/>
          <w:szCs w:val="24"/>
        </w:rPr>
      </w:pPr>
      <w:r w:rsidRPr="00643899">
        <w:rPr>
          <w:rFonts w:ascii="Times New Roman" w:hAnsi="Times New Roman" w:cs="Times New Roman"/>
          <w:i/>
          <w:iCs/>
          <w:sz w:val="24"/>
          <w:szCs w:val="24"/>
        </w:rPr>
        <w:t xml:space="preserve">Полететь сразу могут немногие. Большинству перед полетом нужно узнать, из чего сделаны крылья, высоко ли  небо, больно ли падать. И только узнав все, они вкушают прелесть полета… </w:t>
      </w:r>
    </w:p>
    <w:p w:rsidR="004613BE" w:rsidRPr="00643899" w:rsidRDefault="004613BE" w:rsidP="00643899">
      <w:pPr>
        <w:jc w:val="right"/>
        <w:rPr>
          <w:rFonts w:ascii="Times New Roman" w:hAnsi="Times New Roman" w:cs="Times New Roman"/>
          <w:sz w:val="24"/>
          <w:szCs w:val="24"/>
        </w:rPr>
      </w:pPr>
      <w:r w:rsidRPr="00643899">
        <w:rPr>
          <w:rFonts w:ascii="Times New Roman" w:hAnsi="Times New Roman" w:cs="Times New Roman"/>
          <w:sz w:val="24"/>
          <w:szCs w:val="24"/>
        </w:rPr>
        <w:t>Джонатан Страунд</w:t>
      </w:r>
    </w:p>
    <w:p w:rsidR="004613BE" w:rsidRDefault="00E10901" w:rsidP="00C172DB">
      <w:pPr>
        <w:spacing w:line="360" w:lineRule="auto"/>
        <w:ind w:firstLine="708"/>
        <w:rPr>
          <w:rFonts w:ascii="Times New Roman" w:hAnsi="Times New Roman" w:cs="Times New Roman"/>
          <w:sz w:val="24"/>
          <w:szCs w:val="24"/>
        </w:rPr>
      </w:pPr>
      <w:r w:rsidRPr="000050EE">
        <w:rPr>
          <w:rFonts w:ascii="Times New Roman" w:hAnsi="Times New Roman" w:cs="Times New Roman"/>
          <w:sz w:val="24"/>
          <w:szCs w:val="24"/>
        </w:rPr>
        <w:t>Работа над своим – авторским! – текстом заставляет ученика размышлять, оценивать свой пусть и небольшой</w:t>
      </w:r>
      <w:r w:rsidR="002E4F14">
        <w:rPr>
          <w:rFonts w:ascii="Times New Roman" w:hAnsi="Times New Roman" w:cs="Times New Roman"/>
          <w:sz w:val="24"/>
          <w:szCs w:val="24"/>
        </w:rPr>
        <w:t xml:space="preserve"> </w:t>
      </w:r>
      <w:r w:rsidRPr="000050EE">
        <w:rPr>
          <w:rFonts w:ascii="Times New Roman" w:hAnsi="Times New Roman" w:cs="Times New Roman"/>
          <w:sz w:val="24"/>
          <w:szCs w:val="24"/>
        </w:rPr>
        <w:t>читательский опыт, излагать свои мысли</w:t>
      </w:r>
      <w:r w:rsidR="000050EE" w:rsidRPr="000050EE">
        <w:rPr>
          <w:rFonts w:ascii="Times New Roman" w:hAnsi="Times New Roman" w:cs="Times New Roman"/>
          <w:sz w:val="24"/>
          <w:szCs w:val="24"/>
        </w:rPr>
        <w:t xml:space="preserve"> связно.</w:t>
      </w:r>
      <w:r w:rsidR="000050EE">
        <w:rPr>
          <w:rFonts w:ascii="Times New Roman" w:hAnsi="Times New Roman" w:cs="Times New Roman"/>
          <w:color w:val="FF0000"/>
          <w:sz w:val="24"/>
          <w:szCs w:val="24"/>
        </w:rPr>
        <w:t xml:space="preserve"> </w:t>
      </w:r>
      <w:r w:rsidR="004613BE" w:rsidRPr="00643899">
        <w:rPr>
          <w:rFonts w:ascii="Times New Roman" w:hAnsi="Times New Roman" w:cs="Times New Roman"/>
          <w:sz w:val="24"/>
          <w:szCs w:val="24"/>
        </w:rPr>
        <w:t xml:space="preserve">Если угодно, то сочинение  - один из немногих способов </w:t>
      </w:r>
      <w:r w:rsidR="004613BE">
        <w:rPr>
          <w:rFonts w:ascii="Times New Roman" w:hAnsi="Times New Roman" w:cs="Times New Roman"/>
          <w:sz w:val="24"/>
          <w:szCs w:val="24"/>
        </w:rPr>
        <w:t>научить</w:t>
      </w:r>
      <w:r w:rsidR="004613BE" w:rsidRPr="00643899">
        <w:rPr>
          <w:rFonts w:ascii="Times New Roman" w:hAnsi="Times New Roman" w:cs="Times New Roman"/>
          <w:sz w:val="24"/>
          <w:szCs w:val="24"/>
        </w:rPr>
        <w:t xml:space="preserve"> современного школьника пон</w:t>
      </w:r>
      <w:r w:rsidR="004613BE">
        <w:rPr>
          <w:rFonts w:ascii="Times New Roman" w:hAnsi="Times New Roman" w:cs="Times New Roman"/>
          <w:sz w:val="24"/>
          <w:szCs w:val="24"/>
        </w:rPr>
        <w:t xml:space="preserve">имать самого себя. </w:t>
      </w:r>
      <w:r w:rsidR="004613BE" w:rsidRPr="00643899">
        <w:rPr>
          <w:rFonts w:ascii="Times New Roman" w:hAnsi="Times New Roman" w:cs="Times New Roman"/>
          <w:sz w:val="24"/>
          <w:szCs w:val="24"/>
        </w:rPr>
        <w:t xml:space="preserve">Мне порой кажется, что </w:t>
      </w:r>
      <w:r w:rsidR="004613BE">
        <w:rPr>
          <w:rFonts w:ascii="Times New Roman" w:hAnsi="Times New Roman" w:cs="Times New Roman"/>
          <w:sz w:val="24"/>
          <w:szCs w:val="24"/>
        </w:rPr>
        <w:t>ученики</w:t>
      </w:r>
      <w:r w:rsidR="004613BE" w:rsidRPr="00643899">
        <w:rPr>
          <w:rFonts w:ascii="Times New Roman" w:hAnsi="Times New Roman" w:cs="Times New Roman"/>
          <w:sz w:val="24"/>
          <w:szCs w:val="24"/>
        </w:rPr>
        <w:t xml:space="preserve"> и про себя размышляют так, как об</w:t>
      </w:r>
      <w:r w:rsidR="004613BE">
        <w:rPr>
          <w:rFonts w:ascii="Times New Roman" w:hAnsi="Times New Roman" w:cs="Times New Roman"/>
          <w:sz w:val="24"/>
          <w:szCs w:val="24"/>
        </w:rPr>
        <w:t>щаются в чатах, – междометиями, а не словами, сиюминутными эмоциями, а не связными мыслями.</w:t>
      </w:r>
    </w:p>
    <w:p w:rsidR="004613BE" w:rsidRDefault="004613BE" w:rsidP="00C172DB">
      <w:pPr>
        <w:spacing w:line="360" w:lineRule="auto"/>
        <w:ind w:firstLine="708"/>
        <w:rPr>
          <w:rFonts w:ascii="Times New Roman" w:hAnsi="Times New Roman" w:cs="Times New Roman"/>
          <w:sz w:val="24"/>
          <w:szCs w:val="24"/>
        </w:rPr>
      </w:pPr>
      <w:r w:rsidRPr="00643899">
        <w:rPr>
          <w:rFonts w:ascii="Times New Roman" w:hAnsi="Times New Roman" w:cs="Times New Roman"/>
          <w:sz w:val="24"/>
          <w:szCs w:val="24"/>
        </w:rPr>
        <w:t xml:space="preserve">  </w:t>
      </w:r>
      <w:r w:rsidR="002E4F14">
        <w:rPr>
          <w:rFonts w:ascii="Times New Roman" w:hAnsi="Times New Roman" w:cs="Times New Roman"/>
          <w:sz w:val="24"/>
          <w:szCs w:val="24"/>
        </w:rPr>
        <w:t>В традиционной организации урока невозможно преодолет</w:t>
      </w:r>
      <w:r w:rsidR="001E0AFA">
        <w:rPr>
          <w:rFonts w:ascii="Times New Roman" w:hAnsi="Times New Roman" w:cs="Times New Roman"/>
          <w:sz w:val="24"/>
          <w:szCs w:val="24"/>
        </w:rPr>
        <w:t>ь элитарность творческой работы, к которой способны немногие. Есть такие ученики, для которых создание собственного текста органично и просто, есть те, кто</w:t>
      </w:r>
    </w:p>
    <w:p w:rsidR="001E0AFA" w:rsidRDefault="001E0AFA"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lastRenderedPageBreak/>
        <w:t>не знает, зачем написать,</w:t>
      </w:r>
    </w:p>
    <w:p w:rsidR="001E0AFA" w:rsidRDefault="001E0AFA"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не знает, что написать,</w:t>
      </w:r>
    </w:p>
    <w:p w:rsidR="001E0AFA" w:rsidRDefault="001E0AFA"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не знает, как написать.</w:t>
      </w:r>
    </w:p>
    <w:p w:rsidR="001E0AFA" w:rsidRDefault="001E0AFA"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Эти три позиции и определили направления деятельности учителя: работу над мотивационным компонентом и целеполаганием, работу над содержательным блоком, выявление и обогащение операциональных действий.</w:t>
      </w:r>
    </w:p>
    <w:p w:rsidR="001E0AFA" w:rsidRDefault="001E0AFA"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Вначале предложим ответить учащимся на вопросы (в технологии он называется вопросник по модели ТОТЕ</w:t>
      </w:r>
      <w:r>
        <w:rPr>
          <w:rStyle w:val="ab"/>
          <w:rFonts w:ascii="Times New Roman" w:hAnsi="Times New Roman" w:cs="Times New Roman"/>
          <w:sz w:val="24"/>
          <w:szCs w:val="24"/>
        </w:rPr>
        <w:footnoteReference w:id="9"/>
      </w:r>
      <w:r w:rsidR="00A25874">
        <w:rPr>
          <w:rFonts w:ascii="Times New Roman" w:hAnsi="Times New Roman" w:cs="Times New Roman"/>
          <w:sz w:val="24"/>
          <w:szCs w:val="24"/>
        </w:rPr>
        <w:t>).</w:t>
      </w:r>
    </w:p>
    <w:p w:rsidR="00A25874" w:rsidRDefault="00A25874" w:rsidP="00A25874">
      <w:pPr>
        <w:pStyle w:val="a5"/>
        <w:numPr>
          <w:ilvl w:val="0"/>
          <w:numId w:val="19"/>
        </w:numPr>
        <w:spacing w:line="360" w:lineRule="auto"/>
        <w:rPr>
          <w:rFonts w:ascii="Times New Roman" w:hAnsi="Times New Roman" w:cs="Times New Roman"/>
          <w:sz w:val="24"/>
          <w:szCs w:val="24"/>
        </w:rPr>
      </w:pPr>
      <w:r>
        <w:rPr>
          <w:rFonts w:ascii="Times New Roman" w:hAnsi="Times New Roman" w:cs="Times New Roman"/>
          <w:sz w:val="24"/>
          <w:szCs w:val="24"/>
        </w:rPr>
        <w:t>Какую цель ты поставил перед собой, когда узнал, что предстоит написать сочинение? (Большинство учеников на этот вопрос ответят – написать сочинение. Крайне мало, или никто не скажет, что важно написать хорошее сочинение. Значит, на уроках предстоит работать над пониманием, что важен не столько результат, сколько его качество</w:t>
      </w:r>
      <w:r w:rsidR="00C01A5A">
        <w:rPr>
          <w:rFonts w:ascii="Times New Roman" w:hAnsi="Times New Roman" w:cs="Times New Roman"/>
          <w:sz w:val="24"/>
          <w:szCs w:val="24"/>
        </w:rPr>
        <w:t>.</w:t>
      </w:r>
      <w:r>
        <w:rPr>
          <w:rFonts w:ascii="Times New Roman" w:hAnsi="Times New Roman" w:cs="Times New Roman"/>
          <w:sz w:val="24"/>
          <w:szCs w:val="24"/>
        </w:rPr>
        <w:t>)</w:t>
      </w:r>
    </w:p>
    <w:p w:rsidR="00A25874" w:rsidRDefault="00A25874" w:rsidP="00A25874">
      <w:pPr>
        <w:pStyle w:val="a5"/>
        <w:numPr>
          <w:ilvl w:val="0"/>
          <w:numId w:val="19"/>
        </w:numPr>
        <w:spacing w:line="360" w:lineRule="auto"/>
        <w:rPr>
          <w:rFonts w:ascii="Times New Roman" w:hAnsi="Times New Roman" w:cs="Times New Roman"/>
          <w:sz w:val="24"/>
          <w:szCs w:val="24"/>
        </w:rPr>
      </w:pPr>
      <w:r>
        <w:rPr>
          <w:rFonts w:ascii="Times New Roman" w:hAnsi="Times New Roman" w:cs="Times New Roman"/>
          <w:sz w:val="24"/>
          <w:szCs w:val="24"/>
        </w:rPr>
        <w:t xml:space="preserve">Каким требованиям должна соответствовать твоя реализованная цель? </w:t>
      </w:r>
    </w:p>
    <w:p w:rsidR="00A25874" w:rsidRDefault="00A25874" w:rsidP="00A25874">
      <w:pPr>
        <w:pStyle w:val="a5"/>
        <w:numPr>
          <w:ilvl w:val="0"/>
          <w:numId w:val="19"/>
        </w:numPr>
        <w:spacing w:line="360" w:lineRule="auto"/>
        <w:rPr>
          <w:rFonts w:ascii="Times New Roman" w:hAnsi="Times New Roman" w:cs="Times New Roman"/>
          <w:sz w:val="24"/>
          <w:szCs w:val="24"/>
        </w:rPr>
      </w:pPr>
      <w:r>
        <w:rPr>
          <w:rFonts w:ascii="Times New Roman" w:hAnsi="Times New Roman" w:cs="Times New Roman"/>
          <w:sz w:val="24"/>
          <w:szCs w:val="24"/>
        </w:rPr>
        <w:t>Как ты понимаешь, что верно выполняешь работу? (Окажется, что большинство учащихся никак не осуществляют промежуточную рефлексию.)</w:t>
      </w:r>
    </w:p>
    <w:p w:rsidR="00A25874" w:rsidRDefault="00A25874" w:rsidP="00A25874">
      <w:pPr>
        <w:pStyle w:val="a5"/>
        <w:numPr>
          <w:ilvl w:val="0"/>
          <w:numId w:val="19"/>
        </w:numPr>
        <w:spacing w:line="360" w:lineRule="auto"/>
        <w:rPr>
          <w:rFonts w:ascii="Times New Roman" w:hAnsi="Times New Roman" w:cs="Times New Roman"/>
          <w:sz w:val="24"/>
          <w:szCs w:val="24"/>
        </w:rPr>
      </w:pPr>
      <w:r>
        <w:rPr>
          <w:rFonts w:ascii="Times New Roman" w:hAnsi="Times New Roman" w:cs="Times New Roman"/>
          <w:sz w:val="24"/>
          <w:szCs w:val="24"/>
        </w:rPr>
        <w:t>Что ты делаешь, если понимаешь, что раб</w:t>
      </w:r>
      <w:r w:rsidR="00C01A5A">
        <w:rPr>
          <w:rFonts w:ascii="Times New Roman" w:hAnsi="Times New Roman" w:cs="Times New Roman"/>
          <w:sz w:val="24"/>
          <w:szCs w:val="24"/>
        </w:rPr>
        <w:t>ота не получается? (При анализе ответов на этот вопрос очевидно, что все ученики прибегают к внешней помощи: «жду маму», «читаю в интернете», «посоветуюсь с учителем завтра», «бросаю работу», потому что они не имеют знания о том, КАК выполнять работу, если она сама сразу не написалась.)</w:t>
      </w:r>
    </w:p>
    <w:p w:rsidR="00C01A5A" w:rsidRDefault="00C01A5A" w:rsidP="00A25874">
      <w:pPr>
        <w:pStyle w:val="a5"/>
        <w:numPr>
          <w:ilvl w:val="0"/>
          <w:numId w:val="19"/>
        </w:numPr>
        <w:spacing w:line="360" w:lineRule="auto"/>
        <w:rPr>
          <w:rFonts w:ascii="Times New Roman" w:hAnsi="Times New Roman" w:cs="Times New Roman"/>
          <w:sz w:val="24"/>
          <w:szCs w:val="24"/>
        </w:rPr>
      </w:pPr>
      <w:r>
        <w:rPr>
          <w:rFonts w:ascii="Times New Roman" w:hAnsi="Times New Roman" w:cs="Times New Roman"/>
          <w:sz w:val="24"/>
          <w:szCs w:val="24"/>
        </w:rPr>
        <w:t xml:space="preserve">Как ты понимаешь, что ты достиг цели? (Поразительно, но многие учащиеся даже не перечитывают текст. Они просто переписали с черновика – это и есть для них критерий завершения работы.) </w:t>
      </w:r>
    </w:p>
    <w:p w:rsidR="00C01A5A" w:rsidRPr="00C01A5A" w:rsidRDefault="00C01A5A" w:rsidP="00C01A5A">
      <w:pPr>
        <w:spacing w:line="360" w:lineRule="auto"/>
        <w:ind w:firstLine="709"/>
        <w:rPr>
          <w:rFonts w:ascii="Times New Roman" w:hAnsi="Times New Roman" w:cs="Times New Roman"/>
          <w:sz w:val="24"/>
          <w:szCs w:val="24"/>
        </w:rPr>
      </w:pPr>
      <w:r>
        <w:rPr>
          <w:rFonts w:ascii="Times New Roman" w:hAnsi="Times New Roman" w:cs="Times New Roman"/>
          <w:sz w:val="24"/>
          <w:szCs w:val="24"/>
        </w:rPr>
        <w:t xml:space="preserve">Результаты данного опроса во многом определят виды упражнений на уроках русского языка и литературы: упражнения на мотивацию, на рефлексию, на обогащение операторики </w:t>
      </w:r>
      <w:r w:rsidR="004B0580">
        <w:rPr>
          <w:rFonts w:ascii="Times New Roman" w:hAnsi="Times New Roman" w:cs="Times New Roman"/>
          <w:sz w:val="24"/>
          <w:szCs w:val="24"/>
        </w:rPr>
        <w:t>должны стать обязательными (</w:t>
      </w:r>
      <w:r w:rsidR="00490D5D">
        <w:rPr>
          <w:rFonts w:ascii="Times New Roman" w:hAnsi="Times New Roman" w:cs="Times New Roman"/>
          <w:sz w:val="24"/>
          <w:szCs w:val="24"/>
        </w:rPr>
        <w:t>о видах упражнений см. ниже)</w:t>
      </w:r>
    </w:p>
    <w:p w:rsidR="00490D5D" w:rsidRDefault="00490D5D"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На следующем этапе  попросим нашего ученика  записать пошагово то, что он делал при написании сочинения с момента, как узнал тему. Это и есть стратегия. Она неразвернутая, внешняя, возможно, неэффективная, но это первая попутка структурировать свою деятельность.</w:t>
      </w:r>
    </w:p>
    <w:p w:rsidR="00490D5D" w:rsidRDefault="00490D5D" w:rsidP="00490D5D">
      <w:pPr>
        <w:spacing w:line="360" w:lineRule="auto"/>
        <w:ind w:firstLine="0"/>
        <w:rPr>
          <w:rFonts w:ascii="Times New Roman" w:hAnsi="Times New Roman" w:cs="Times New Roman"/>
          <w:sz w:val="24"/>
          <w:szCs w:val="24"/>
        </w:rPr>
      </w:pPr>
      <w:r>
        <w:rPr>
          <w:rFonts w:ascii="Times New Roman" w:hAnsi="Times New Roman" w:cs="Times New Roman"/>
          <w:sz w:val="24"/>
          <w:szCs w:val="24"/>
        </w:rPr>
        <w:t>Анастасия А., ученица 7 класса</w:t>
      </w:r>
    </w:p>
    <w:p w:rsidR="00490D5D" w:rsidRPr="00EF077D" w:rsidRDefault="00490D5D" w:rsidP="00490D5D">
      <w:pPr>
        <w:pStyle w:val="a5"/>
        <w:numPr>
          <w:ilvl w:val="0"/>
          <w:numId w:val="3"/>
        </w:numPr>
        <w:spacing w:line="360" w:lineRule="auto"/>
        <w:ind w:left="426"/>
        <w:rPr>
          <w:rFonts w:ascii="Times New Roman" w:hAnsi="Times New Roman" w:cs="Times New Roman"/>
          <w:sz w:val="24"/>
          <w:szCs w:val="24"/>
        </w:rPr>
      </w:pPr>
      <w:r w:rsidRPr="00EF077D">
        <w:rPr>
          <w:rFonts w:ascii="Times New Roman" w:hAnsi="Times New Roman" w:cs="Times New Roman"/>
          <w:sz w:val="24"/>
          <w:szCs w:val="24"/>
        </w:rPr>
        <w:t>Читаю тему сочинения.</w:t>
      </w:r>
    </w:p>
    <w:p w:rsidR="00490D5D" w:rsidRPr="00EF077D" w:rsidRDefault="00490D5D" w:rsidP="00490D5D">
      <w:pPr>
        <w:pStyle w:val="a5"/>
        <w:numPr>
          <w:ilvl w:val="0"/>
          <w:numId w:val="3"/>
        </w:numPr>
        <w:spacing w:line="360" w:lineRule="auto"/>
        <w:ind w:left="426"/>
        <w:rPr>
          <w:rFonts w:ascii="Times New Roman" w:hAnsi="Times New Roman" w:cs="Times New Roman"/>
          <w:sz w:val="24"/>
          <w:szCs w:val="24"/>
        </w:rPr>
      </w:pPr>
      <w:r w:rsidRPr="00EF077D">
        <w:rPr>
          <w:rFonts w:ascii="Times New Roman" w:hAnsi="Times New Roman" w:cs="Times New Roman"/>
          <w:sz w:val="24"/>
          <w:szCs w:val="24"/>
        </w:rPr>
        <w:lastRenderedPageBreak/>
        <w:t>Вспоминаю, что говорил учитель, просматривая записи, которые делали на уроке литературы.</w:t>
      </w:r>
    </w:p>
    <w:p w:rsidR="00490D5D" w:rsidRPr="00EF077D" w:rsidRDefault="00490D5D" w:rsidP="00490D5D">
      <w:pPr>
        <w:pStyle w:val="a5"/>
        <w:numPr>
          <w:ilvl w:val="0"/>
          <w:numId w:val="3"/>
        </w:numPr>
        <w:spacing w:line="360" w:lineRule="auto"/>
        <w:ind w:left="426"/>
        <w:rPr>
          <w:rFonts w:ascii="Times New Roman" w:hAnsi="Times New Roman" w:cs="Times New Roman"/>
          <w:sz w:val="24"/>
          <w:szCs w:val="24"/>
        </w:rPr>
      </w:pPr>
      <w:r w:rsidRPr="00EF077D">
        <w:rPr>
          <w:rFonts w:ascii="Times New Roman" w:hAnsi="Times New Roman" w:cs="Times New Roman"/>
          <w:sz w:val="24"/>
          <w:szCs w:val="24"/>
        </w:rPr>
        <w:t>Знаю, что «раскрыть тему» - значит написать  подтверждение мысли.</w:t>
      </w:r>
    </w:p>
    <w:p w:rsidR="00490D5D" w:rsidRPr="00EF077D" w:rsidRDefault="00490D5D" w:rsidP="00490D5D">
      <w:pPr>
        <w:pStyle w:val="a5"/>
        <w:numPr>
          <w:ilvl w:val="0"/>
          <w:numId w:val="3"/>
        </w:numPr>
        <w:spacing w:line="360" w:lineRule="auto"/>
        <w:ind w:left="426"/>
        <w:rPr>
          <w:rFonts w:ascii="Times New Roman" w:hAnsi="Times New Roman" w:cs="Times New Roman"/>
          <w:sz w:val="24"/>
          <w:szCs w:val="24"/>
        </w:rPr>
      </w:pPr>
      <w:r w:rsidRPr="00EF077D">
        <w:rPr>
          <w:rFonts w:ascii="Times New Roman" w:hAnsi="Times New Roman" w:cs="Times New Roman"/>
          <w:sz w:val="24"/>
          <w:szCs w:val="24"/>
        </w:rPr>
        <w:t>Пишу сочинение в черновик.</w:t>
      </w:r>
    </w:p>
    <w:p w:rsidR="00490D5D" w:rsidRDefault="00490D5D" w:rsidP="00490D5D">
      <w:pPr>
        <w:pStyle w:val="a5"/>
        <w:numPr>
          <w:ilvl w:val="0"/>
          <w:numId w:val="3"/>
        </w:numPr>
        <w:spacing w:line="360" w:lineRule="auto"/>
        <w:ind w:left="426"/>
        <w:rPr>
          <w:rFonts w:ascii="Times New Roman" w:hAnsi="Times New Roman" w:cs="Times New Roman"/>
          <w:sz w:val="24"/>
          <w:szCs w:val="24"/>
        </w:rPr>
      </w:pPr>
      <w:r w:rsidRPr="00EF077D">
        <w:rPr>
          <w:rFonts w:ascii="Times New Roman" w:hAnsi="Times New Roman" w:cs="Times New Roman"/>
          <w:sz w:val="24"/>
          <w:szCs w:val="24"/>
        </w:rPr>
        <w:t>Проверяю сочинение.</w:t>
      </w:r>
    </w:p>
    <w:p w:rsidR="00490D5D" w:rsidRPr="00490D5D" w:rsidRDefault="00490D5D" w:rsidP="00490D5D">
      <w:pPr>
        <w:pStyle w:val="a5"/>
        <w:numPr>
          <w:ilvl w:val="0"/>
          <w:numId w:val="3"/>
        </w:numPr>
        <w:spacing w:line="360" w:lineRule="auto"/>
        <w:ind w:left="426"/>
        <w:rPr>
          <w:rFonts w:ascii="Times New Roman" w:hAnsi="Times New Roman" w:cs="Times New Roman"/>
          <w:sz w:val="24"/>
          <w:szCs w:val="24"/>
        </w:rPr>
      </w:pPr>
      <w:r w:rsidRPr="00490D5D">
        <w:rPr>
          <w:rFonts w:ascii="Times New Roman" w:hAnsi="Times New Roman" w:cs="Times New Roman"/>
          <w:sz w:val="24"/>
          <w:szCs w:val="24"/>
        </w:rPr>
        <w:t>Переписываю его.</w:t>
      </w:r>
    </w:p>
    <w:p w:rsidR="004613BE" w:rsidRPr="00643899" w:rsidRDefault="00490D5D"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 В процессе работы стратегия разукрупнится, пополнится шагами. В итоге мы получим некую универсальную памятку, практически алгоритм написания сочинения. Можно ли его давать следующим ученикам в виде памятки? Думаю, не стоит. </w:t>
      </w:r>
      <w:r w:rsidR="004613BE" w:rsidRPr="00643899">
        <w:rPr>
          <w:rFonts w:ascii="Times New Roman" w:hAnsi="Times New Roman" w:cs="Times New Roman"/>
          <w:sz w:val="24"/>
          <w:szCs w:val="24"/>
        </w:rPr>
        <w:t xml:space="preserve">Выявляя детские стратегии, работая над ними, </w:t>
      </w:r>
      <w:r w:rsidR="004613BE">
        <w:rPr>
          <w:rFonts w:ascii="Times New Roman" w:hAnsi="Times New Roman" w:cs="Times New Roman"/>
          <w:sz w:val="24"/>
          <w:szCs w:val="24"/>
        </w:rPr>
        <w:t>задавалась</w:t>
      </w:r>
      <w:r w:rsidR="004613BE" w:rsidRPr="00643899">
        <w:rPr>
          <w:rFonts w:ascii="Times New Roman" w:hAnsi="Times New Roman" w:cs="Times New Roman"/>
          <w:sz w:val="24"/>
          <w:szCs w:val="24"/>
        </w:rPr>
        <w:t xml:space="preserve"> вопросом: как бы таким образом систематизировать наработанное, чтобы из полученного банка универсальных действий, операций </w:t>
      </w:r>
      <w:r w:rsidR="004613BE">
        <w:rPr>
          <w:rFonts w:ascii="Times New Roman" w:hAnsi="Times New Roman" w:cs="Times New Roman"/>
          <w:sz w:val="24"/>
          <w:szCs w:val="24"/>
        </w:rPr>
        <w:t xml:space="preserve">составить </w:t>
      </w:r>
      <w:r w:rsidR="004613BE" w:rsidRPr="00643899">
        <w:rPr>
          <w:rFonts w:ascii="Times New Roman" w:hAnsi="Times New Roman" w:cs="Times New Roman"/>
          <w:sz w:val="24"/>
          <w:szCs w:val="24"/>
        </w:rPr>
        <w:t>конкретную стратегию к конкретному случаю</w:t>
      </w:r>
      <w:r w:rsidR="004613BE">
        <w:rPr>
          <w:rFonts w:ascii="Times New Roman" w:hAnsi="Times New Roman" w:cs="Times New Roman"/>
          <w:sz w:val="24"/>
          <w:szCs w:val="24"/>
        </w:rPr>
        <w:t xml:space="preserve"> и использовать её постоянно</w:t>
      </w:r>
      <w:r w:rsidR="004613BE" w:rsidRPr="00643899">
        <w:rPr>
          <w:rFonts w:ascii="Times New Roman" w:hAnsi="Times New Roman" w:cs="Times New Roman"/>
          <w:sz w:val="24"/>
          <w:szCs w:val="24"/>
        </w:rPr>
        <w:t xml:space="preserve">, а не мучиться, проходя с каждым </w:t>
      </w:r>
      <w:r w:rsidR="004613BE">
        <w:rPr>
          <w:rFonts w:ascii="Times New Roman" w:hAnsi="Times New Roman" w:cs="Times New Roman"/>
          <w:sz w:val="24"/>
          <w:szCs w:val="24"/>
        </w:rPr>
        <w:t xml:space="preserve"> учеником </w:t>
      </w:r>
      <w:r w:rsidR="004613BE" w:rsidRPr="00643899">
        <w:rPr>
          <w:rFonts w:ascii="Times New Roman" w:hAnsi="Times New Roman" w:cs="Times New Roman"/>
          <w:sz w:val="24"/>
          <w:szCs w:val="24"/>
        </w:rPr>
        <w:t xml:space="preserve">путь </w:t>
      </w:r>
      <w:r w:rsidR="004613BE">
        <w:rPr>
          <w:rFonts w:ascii="Times New Roman" w:hAnsi="Times New Roman" w:cs="Times New Roman"/>
          <w:sz w:val="24"/>
          <w:szCs w:val="24"/>
        </w:rPr>
        <w:t>выявления</w:t>
      </w:r>
      <w:r w:rsidR="004613BE" w:rsidRPr="00643899">
        <w:rPr>
          <w:rFonts w:ascii="Times New Roman" w:hAnsi="Times New Roman" w:cs="Times New Roman"/>
          <w:sz w:val="24"/>
          <w:szCs w:val="24"/>
        </w:rPr>
        <w:t xml:space="preserve">, </w:t>
      </w:r>
      <w:r w:rsidR="004613BE">
        <w:rPr>
          <w:rFonts w:ascii="Times New Roman" w:hAnsi="Times New Roman" w:cs="Times New Roman"/>
          <w:sz w:val="24"/>
          <w:szCs w:val="24"/>
        </w:rPr>
        <w:t>уточнения</w:t>
      </w:r>
      <w:r>
        <w:rPr>
          <w:rFonts w:ascii="Times New Roman" w:hAnsi="Times New Roman" w:cs="Times New Roman"/>
          <w:sz w:val="24"/>
          <w:szCs w:val="24"/>
        </w:rPr>
        <w:t xml:space="preserve"> стратегий. Н</w:t>
      </w:r>
      <w:r w:rsidR="004613BE" w:rsidRPr="00643899">
        <w:rPr>
          <w:rFonts w:ascii="Times New Roman" w:hAnsi="Times New Roman" w:cs="Times New Roman"/>
          <w:sz w:val="24"/>
          <w:szCs w:val="24"/>
        </w:rPr>
        <w:t>икак!  Потому что это «мучиться» - и есть самое главное</w:t>
      </w:r>
      <w:r w:rsidR="004613BE">
        <w:rPr>
          <w:rFonts w:ascii="Times New Roman" w:hAnsi="Times New Roman" w:cs="Times New Roman"/>
          <w:sz w:val="24"/>
          <w:szCs w:val="24"/>
        </w:rPr>
        <w:t>.</w:t>
      </w:r>
      <w:r w:rsidR="004613BE" w:rsidRPr="00643899">
        <w:rPr>
          <w:rFonts w:ascii="Times New Roman" w:hAnsi="Times New Roman" w:cs="Times New Roman"/>
          <w:sz w:val="24"/>
          <w:szCs w:val="24"/>
        </w:rPr>
        <w:t xml:space="preserve"> </w:t>
      </w:r>
      <w:r w:rsidR="004613BE">
        <w:rPr>
          <w:rFonts w:ascii="Times New Roman" w:hAnsi="Times New Roman" w:cs="Times New Roman"/>
          <w:sz w:val="24"/>
          <w:szCs w:val="24"/>
        </w:rPr>
        <w:t>Н</w:t>
      </w:r>
      <w:r w:rsidR="004613BE" w:rsidRPr="00643899">
        <w:rPr>
          <w:rFonts w:ascii="Times New Roman" w:hAnsi="Times New Roman" w:cs="Times New Roman"/>
          <w:sz w:val="24"/>
          <w:szCs w:val="24"/>
        </w:rPr>
        <w:t>а мой взгляд</w:t>
      </w:r>
      <w:r w:rsidR="004613BE">
        <w:rPr>
          <w:rFonts w:ascii="Times New Roman" w:hAnsi="Times New Roman" w:cs="Times New Roman"/>
          <w:sz w:val="24"/>
          <w:szCs w:val="24"/>
        </w:rPr>
        <w:t>,</w:t>
      </w:r>
      <w:r w:rsidR="004613BE" w:rsidRPr="00643899">
        <w:rPr>
          <w:rFonts w:ascii="Times New Roman" w:hAnsi="Times New Roman" w:cs="Times New Roman"/>
          <w:sz w:val="24"/>
          <w:szCs w:val="24"/>
        </w:rPr>
        <w:t xml:space="preserve"> </w:t>
      </w:r>
      <w:r w:rsidR="004613BE">
        <w:rPr>
          <w:rFonts w:ascii="Times New Roman" w:hAnsi="Times New Roman" w:cs="Times New Roman"/>
          <w:sz w:val="24"/>
          <w:szCs w:val="24"/>
        </w:rPr>
        <w:t>н</w:t>
      </w:r>
      <w:r w:rsidR="000050EE">
        <w:rPr>
          <w:rFonts w:ascii="Times New Roman" w:hAnsi="Times New Roman" w:cs="Times New Roman"/>
          <w:sz w:val="24"/>
          <w:szCs w:val="24"/>
        </w:rPr>
        <w:t xml:space="preserve">е совсем правы те, </w:t>
      </w:r>
      <w:r w:rsidR="004613BE" w:rsidRPr="00643899">
        <w:rPr>
          <w:rFonts w:ascii="Times New Roman" w:hAnsi="Times New Roman" w:cs="Times New Roman"/>
          <w:sz w:val="24"/>
          <w:szCs w:val="24"/>
        </w:rPr>
        <w:t xml:space="preserve">кто говорит о возможности использования чужой стратегии. В таком случае ее применение ничем не будет отличаться от применения обычного алгоритма. Важно не использование  кем-то </w:t>
      </w:r>
      <w:r w:rsidR="004613BE">
        <w:rPr>
          <w:rFonts w:ascii="Times New Roman" w:hAnsi="Times New Roman" w:cs="Times New Roman"/>
          <w:sz w:val="24"/>
          <w:szCs w:val="24"/>
        </w:rPr>
        <w:t>наработанного материала, а его создание</w:t>
      </w:r>
      <w:r>
        <w:rPr>
          <w:rFonts w:ascii="Times New Roman" w:hAnsi="Times New Roman" w:cs="Times New Roman"/>
          <w:sz w:val="24"/>
          <w:szCs w:val="24"/>
        </w:rPr>
        <w:t xml:space="preserve"> индивидуальных шагов или присвоение, вмонтирование чужого шага в свою деятельность. </w:t>
      </w:r>
      <w:r w:rsidR="004613BE" w:rsidRPr="00643899">
        <w:rPr>
          <w:rFonts w:ascii="Times New Roman" w:hAnsi="Times New Roman" w:cs="Times New Roman"/>
          <w:sz w:val="24"/>
          <w:szCs w:val="24"/>
        </w:rPr>
        <w:t xml:space="preserve"> Только таким образом произойдет личностное развитие. Стратегия от алгоритма отличается не только возможностью  «менять местами шаги». Стратегия отличается от алгоритма функционалом</w:t>
      </w:r>
      <w:r w:rsidR="004613BE">
        <w:rPr>
          <w:rFonts w:ascii="Times New Roman" w:hAnsi="Times New Roman" w:cs="Times New Roman"/>
          <w:sz w:val="24"/>
          <w:szCs w:val="24"/>
        </w:rPr>
        <w:t>. Отличается тем, что в алгоритме перечень предметных действий, без описания того</w:t>
      </w:r>
      <w:r>
        <w:rPr>
          <w:rFonts w:ascii="Times New Roman" w:hAnsi="Times New Roman" w:cs="Times New Roman"/>
          <w:sz w:val="24"/>
          <w:szCs w:val="24"/>
        </w:rPr>
        <w:t xml:space="preserve">, </w:t>
      </w:r>
      <w:r w:rsidR="004613BE">
        <w:rPr>
          <w:rFonts w:ascii="Times New Roman" w:hAnsi="Times New Roman" w:cs="Times New Roman"/>
          <w:sz w:val="24"/>
          <w:szCs w:val="24"/>
        </w:rPr>
        <w:t xml:space="preserve"> КАК их можно выполнить, а в стратегии и предметные действия и интеллект</w:t>
      </w:r>
      <w:r w:rsidR="00B73CAF">
        <w:rPr>
          <w:rFonts w:ascii="Times New Roman" w:hAnsi="Times New Roman" w:cs="Times New Roman"/>
          <w:sz w:val="24"/>
          <w:szCs w:val="24"/>
        </w:rPr>
        <w:t>уальные</w:t>
      </w:r>
      <w:r w:rsidR="004613BE">
        <w:rPr>
          <w:rFonts w:ascii="Times New Roman" w:hAnsi="Times New Roman" w:cs="Times New Roman"/>
          <w:sz w:val="24"/>
          <w:szCs w:val="24"/>
        </w:rPr>
        <w:t>, за счет которых осуществляются предметные. Именно это позволяет «научиться»</w:t>
      </w:r>
      <w:r w:rsidR="000050EE">
        <w:rPr>
          <w:rFonts w:ascii="Times New Roman" w:hAnsi="Times New Roman" w:cs="Times New Roman"/>
          <w:sz w:val="24"/>
          <w:szCs w:val="24"/>
        </w:rPr>
        <w:t>.  Вот так в</w:t>
      </w:r>
      <w:r w:rsidR="004613BE">
        <w:rPr>
          <w:rFonts w:ascii="Times New Roman" w:hAnsi="Times New Roman" w:cs="Times New Roman"/>
          <w:sz w:val="24"/>
          <w:szCs w:val="24"/>
        </w:rPr>
        <w:t xml:space="preserve"> случае алгоритма</w:t>
      </w:r>
      <w:r w:rsidR="000050EE">
        <w:rPr>
          <w:rFonts w:ascii="Times New Roman" w:hAnsi="Times New Roman" w:cs="Times New Roman"/>
          <w:sz w:val="24"/>
          <w:szCs w:val="24"/>
        </w:rPr>
        <w:t xml:space="preserve"> можно описать действия ученика</w:t>
      </w:r>
      <w:r w:rsidR="004613BE">
        <w:rPr>
          <w:rFonts w:ascii="Times New Roman" w:hAnsi="Times New Roman" w:cs="Times New Roman"/>
          <w:sz w:val="24"/>
          <w:szCs w:val="24"/>
        </w:rPr>
        <w:t>:</w:t>
      </w:r>
    </w:p>
    <w:p w:rsidR="004613BE" w:rsidRDefault="00AD12FD" w:rsidP="00C172DB">
      <w:pPr>
        <w:spacing w:line="360" w:lineRule="auto"/>
      </w:pPr>
      <w:r>
        <w:rPr>
          <w:noProof/>
          <w:lang w:eastAsia="ru-RU"/>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26" type="#_x0000_t15" style="position:absolute;left:0;text-align:left;margin-left:328.8pt;margin-top:2.2pt;width:137.8pt;height:16.5pt;z-index:251649536">
            <v:textbox>
              <w:txbxContent>
                <w:p w:rsidR="007A2117" w:rsidRPr="00643899" w:rsidRDefault="007A2117" w:rsidP="00643899">
                  <w:pPr>
                    <w:ind w:firstLine="0"/>
                    <w:rPr>
                      <w:sz w:val="18"/>
                      <w:szCs w:val="18"/>
                    </w:rPr>
                  </w:pPr>
                  <w:r>
                    <w:rPr>
                      <w:sz w:val="18"/>
                      <w:szCs w:val="18"/>
                    </w:rPr>
                    <w:t>Получаю результат</w:t>
                  </w:r>
                </w:p>
              </w:txbxContent>
            </v:textbox>
          </v:shape>
        </w:pict>
      </w:r>
      <w:r>
        <w:rPr>
          <w:noProof/>
          <w:lang w:eastAsia="ru-RU"/>
        </w:rPr>
        <w:pict>
          <v:shape id="_x0000_s1027" type="#_x0000_t15" style="position:absolute;left:0;text-align:left;margin-left:167.35pt;margin-top:2.2pt;width:133pt;height:16.5pt;z-index:251648512">
            <v:textbox>
              <w:txbxContent>
                <w:p w:rsidR="007A2117" w:rsidRPr="00643899" w:rsidRDefault="007A2117" w:rsidP="00643899">
                  <w:pPr>
                    <w:ind w:firstLine="0"/>
                    <w:rPr>
                      <w:sz w:val="18"/>
                      <w:szCs w:val="18"/>
                    </w:rPr>
                  </w:pPr>
                  <w:r>
                    <w:rPr>
                      <w:sz w:val="18"/>
                      <w:szCs w:val="18"/>
                    </w:rPr>
                    <w:t>Делаю «шаги»</w:t>
                  </w:r>
                </w:p>
              </w:txbxContent>
            </v:textbox>
          </v:shape>
        </w:pict>
      </w:r>
      <w:r>
        <w:rPr>
          <w:noProof/>
          <w:lang w:eastAsia="ru-RU"/>
        </w:rPr>
        <w:pict>
          <v:shape id="_x0000_s1028" type="#_x0000_t15" style="position:absolute;left:0;text-align:left;margin-left:-3.3pt;margin-top:2.2pt;width:151.5pt;height:16.5pt;z-index:251647488">
            <v:textbox>
              <w:txbxContent>
                <w:p w:rsidR="007A2117" w:rsidRPr="00643899" w:rsidRDefault="007A2117" w:rsidP="00643899">
                  <w:pPr>
                    <w:ind w:firstLine="0"/>
                    <w:rPr>
                      <w:sz w:val="18"/>
                      <w:szCs w:val="18"/>
                    </w:rPr>
                  </w:pPr>
                  <w:r w:rsidRPr="00643899">
                    <w:rPr>
                      <w:sz w:val="18"/>
                      <w:szCs w:val="18"/>
                    </w:rPr>
                    <w:t>Читаю  готовую стратегию</w:t>
                  </w:r>
                </w:p>
              </w:txbxContent>
            </v:textbox>
          </v:shape>
        </w:pict>
      </w:r>
    </w:p>
    <w:p w:rsidR="004613BE" w:rsidRDefault="004613BE" w:rsidP="00C172DB">
      <w:pPr>
        <w:tabs>
          <w:tab w:val="left" w:pos="7590"/>
        </w:tabs>
        <w:spacing w:line="360" w:lineRule="auto"/>
        <w:ind w:firstLine="0"/>
      </w:pPr>
      <w:r>
        <w:tab/>
      </w:r>
    </w:p>
    <w:p w:rsidR="004613BE" w:rsidRDefault="004613BE" w:rsidP="00C172DB">
      <w:pPr>
        <w:tabs>
          <w:tab w:val="left" w:pos="7590"/>
        </w:tabs>
        <w:spacing w:line="360" w:lineRule="auto"/>
        <w:ind w:firstLine="0"/>
        <w:rPr>
          <w:rFonts w:ascii="Times New Roman" w:hAnsi="Times New Roman" w:cs="Times New Roman"/>
          <w:sz w:val="24"/>
          <w:szCs w:val="24"/>
        </w:rPr>
      </w:pPr>
      <w:r w:rsidRPr="00CA018E">
        <w:rPr>
          <w:rFonts w:ascii="Times New Roman" w:hAnsi="Times New Roman" w:cs="Times New Roman"/>
          <w:sz w:val="24"/>
          <w:szCs w:val="24"/>
        </w:rPr>
        <w:t xml:space="preserve">Ученик в конце пути </w:t>
      </w:r>
      <w:r>
        <w:rPr>
          <w:rFonts w:ascii="Times New Roman" w:hAnsi="Times New Roman" w:cs="Times New Roman"/>
          <w:sz w:val="24"/>
          <w:szCs w:val="24"/>
        </w:rPr>
        <w:t>может быть</w:t>
      </w:r>
      <w:r w:rsidRPr="00CA018E">
        <w:rPr>
          <w:rFonts w:ascii="Times New Roman" w:hAnsi="Times New Roman" w:cs="Times New Roman"/>
          <w:sz w:val="24"/>
          <w:szCs w:val="24"/>
        </w:rPr>
        <w:t xml:space="preserve"> успешен, но этот успех от аккуратности  пошагового выполнения.</w:t>
      </w:r>
    </w:p>
    <w:p w:rsidR="004613BE" w:rsidRPr="00CA018E" w:rsidRDefault="004613BE" w:rsidP="00C172DB">
      <w:pPr>
        <w:tabs>
          <w:tab w:val="left" w:pos="7590"/>
        </w:tabs>
        <w:spacing w:line="360" w:lineRule="auto"/>
        <w:ind w:firstLine="0"/>
        <w:rPr>
          <w:rFonts w:ascii="Times New Roman" w:hAnsi="Times New Roman" w:cs="Times New Roman"/>
          <w:sz w:val="24"/>
          <w:szCs w:val="24"/>
        </w:rPr>
      </w:pPr>
      <w:r>
        <w:rPr>
          <w:rFonts w:ascii="Times New Roman" w:hAnsi="Times New Roman" w:cs="Times New Roman"/>
          <w:sz w:val="24"/>
          <w:szCs w:val="24"/>
        </w:rPr>
        <w:t xml:space="preserve">В случае работы со стратегией: </w:t>
      </w:r>
    </w:p>
    <w:p w:rsidR="004613BE" w:rsidRDefault="00AD12FD" w:rsidP="00C172DB">
      <w:pPr>
        <w:tabs>
          <w:tab w:val="left" w:pos="7590"/>
        </w:tabs>
        <w:spacing w:line="360" w:lineRule="auto"/>
      </w:pPr>
      <w:r>
        <w:rPr>
          <w:noProof/>
          <w:lang w:eastAsia="ru-RU"/>
        </w:rPr>
        <w:pict>
          <v:shape id="_x0000_s1029" type="#_x0000_t15" style="position:absolute;left:0;text-align:left;margin-left:357.1pt;margin-top:2.45pt;width:101.05pt;height:20.4pt;z-index:251654656">
            <v:textbox>
              <w:txbxContent>
                <w:p w:rsidR="007A2117" w:rsidRPr="00643899" w:rsidRDefault="007A2117" w:rsidP="000B494B">
                  <w:pPr>
                    <w:ind w:firstLine="0"/>
                    <w:rPr>
                      <w:sz w:val="18"/>
                      <w:szCs w:val="18"/>
                    </w:rPr>
                  </w:pPr>
                  <w:r>
                    <w:rPr>
                      <w:sz w:val="18"/>
                      <w:szCs w:val="18"/>
                    </w:rPr>
                    <w:t>Получаю результат</w:t>
                  </w:r>
                </w:p>
              </w:txbxContent>
            </v:textbox>
          </v:shape>
        </w:pict>
      </w:r>
      <w:r>
        <w:rPr>
          <w:noProof/>
          <w:lang w:eastAsia="ru-RU"/>
        </w:rPr>
        <w:pict>
          <v:shape id="_x0000_s1030" type="#_x0000_t15" style="position:absolute;left:0;text-align:left;margin-left:280.9pt;margin-top:2.45pt;width:76.2pt;height:20.4pt;z-index:251653632">
            <v:textbox>
              <w:txbxContent>
                <w:p w:rsidR="007A2117" w:rsidRPr="00643899" w:rsidRDefault="007A2117" w:rsidP="007E1247">
                  <w:pPr>
                    <w:ind w:firstLine="0"/>
                    <w:rPr>
                      <w:sz w:val="18"/>
                      <w:szCs w:val="18"/>
                    </w:rPr>
                  </w:pPr>
                  <w:r>
                    <w:rPr>
                      <w:sz w:val="18"/>
                      <w:szCs w:val="18"/>
                    </w:rPr>
                    <w:t>Корректирую</w:t>
                  </w:r>
                </w:p>
              </w:txbxContent>
            </v:textbox>
          </v:shape>
        </w:pict>
      </w:r>
      <w:r>
        <w:rPr>
          <w:noProof/>
          <w:lang w:eastAsia="ru-RU"/>
        </w:rPr>
        <w:pict>
          <v:shape id="_x0000_s1031" type="#_x0000_t15" style="position:absolute;left:0;text-align:left;margin-left:217.4pt;margin-top:2.45pt;width:63.5pt;height:20.4pt;z-index:251652608">
            <v:textbox>
              <w:txbxContent>
                <w:p w:rsidR="007A2117" w:rsidRPr="00643899" w:rsidRDefault="007A2117" w:rsidP="007E1247">
                  <w:pPr>
                    <w:ind w:firstLine="0"/>
                    <w:rPr>
                      <w:sz w:val="18"/>
                      <w:szCs w:val="18"/>
                    </w:rPr>
                  </w:pPr>
                  <w:r>
                    <w:rPr>
                      <w:sz w:val="18"/>
                      <w:szCs w:val="18"/>
                    </w:rPr>
                    <w:t>Выполняю</w:t>
                  </w:r>
                </w:p>
              </w:txbxContent>
            </v:textbox>
          </v:shape>
        </w:pict>
      </w:r>
      <w:r>
        <w:rPr>
          <w:noProof/>
          <w:lang w:eastAsia="ru-RU"/>
        </w:rPr>
        <w:pict>
          <v:shape id="_x0000_s1032" type="#_x0000_t15" style="position:absolute;left:0;text-align:left;margin-left:95.25pt;margin-top:2.45pt;width:122.15pt;height:20.4pt;z-index:251651584">
            <v:textbox>
              <w:txbxContent>
                <w:p w:rsidR="007A2117" w:rsidRPr="00643899" w:rsidRDefault="007A2117" w:rsidP="007E1247">
                  <w:pPr>
                    <w:ind w:firstLine="0"/>
                    <w:rPr>
                      <w:sz w:val="18"/>
                      <w:szCs w:val="18"/>
                    </w:rPr>
                  </w:pPr>
                  <w:r>
                    <w:rPr>
                      <w:sz w:val="18"/>
                      <w:szCs w:val="18"/>
                    </w:rPr>
                    <w:t>Планирую деятельность</w:t>
                  </w:r>
                </w:p>
              </w:txbxContent>
            </v:textbox>
          </v:shape>
        </w:pict>
      </w:r>
      <w:r>
        <w:rPr>
          <w:noProof/>
          <w:lang w:eastAsia="ru-RU"/>
        </w:rPr>
        <w:pict>
          <v:shape id="_x0000_s1033" type="#_x0000_t15" style="position:absolute;left:0;text-align:left;margin-left:-3.3pt;margin-top:2.45pt;width:98.55pt;height:20.4pt;z-index:251650560">
            <v:textbox>
              <w:txbxContent>
                <w:p w:rsidR="007A2117" w:rsidRPr="00643899" w:rsidRDefault="007A2117" w:rsidP="007E1247">
                  <w:pPr>
                    <w:ind w:firstLine="0"/>
                    <w:rPr>
                      <w:sz w:val="18"/>
                      <w:szCs w:val="18"/>
                    </w:rPr>
                  </w:pPr>
                  <w:r>
                    <w:rPr>
                      <w:sz w:val="18"/>
                      <w:szCs w:val="18"/>
                    </w:rPr>
                    <w:t>Понимаю задание</w:t>
                  </w:r>
                </w:p>
              </w:txbxContent>
            </v:textbox>
          </v:shape>
        </w:pict>
      </w:r>
    </w:p>
    <w:p w:rsidR="004613BE" w:rsidRDefault="004613BE" w:rsidP="00C172DB">
      <w:pPr>
        <w:spacing w:line="360" w:lineRule="auto"/>
      </w:pPr>
    </w:p>
    <w:p w:rsidR="004613BE" w:rsidRDefault="004613BE" w:rsidP="00C172DB">
      <w:pPr>
        <w:spacing w:line="360" w:lineRule="auto"/>
        <w:ind w:firstLine="0"/>
        <w:rPr>
          <w:rFonts w:ascii="Times New Roman" w:hAnsi="Times New Roman" w:cs="Times New Roman"/>
          <w:sz w:val="24"/>
          <w:szCs w:val="24"/>
        </w:rPr>
      </w:pPr>
      <w:r>
        <w:rPr>
          <w:rFonts w:ascii="Times New Roman" w:hAnsi="Times New Roman" w:cs="Times New Roman"/>
          <w:sz w:val="24"/>
          <w:szCs w:val="24"/>
        </w:rPr>
        <w:t>Именно во втором случае и уместно говорить о личностном развитии!</w:t>
      </w:r>
    </w:p>
    <w:p w:rsidR="004613BE" w:rsidRDefault="004613BE" w:rsidP="00C172DB">
      <w:pPr>
        <w:spacing w:line="360" w:lineRule="auto"/>
        <w:ind w:firstLine="0"/>
        <w:rPr>
          <w:rFonts w:ascii="Times New Roman" w:hAnsi="Times New Roman" w:cs="Times New Roman"/>
          <w:sz w:val="24"/>
          <w:szCs w:val="24"/>
        </w:rPr>
      </w:pPr>
      <w:r>
        <w:rPr>
          <w:rFonts w:ascii="Times New Roman" w:hAnsi="Times New Roman" w:cs="Times New Roman"/>
          <w:sz w:val="24"/>
          <w:szCs w:val="24"/>
        </w:rPr>
        <w:tab/>
        <w:t xml:space="preserve">Итак, с каждым учеником проходим его путь осознания и усовершенствования индивидуальной стратегии. А вот формы работы, конечно, можно использовать те же, </w:t>
      </w:r>
      <w:r>
        <w:rPr>
          <w:rFonts w:ascii="Times New Roman" w:hAnsi="Times New Roman" w:cs="Times New Roman"/>
          <w:sz w:val="24"/>
          <w:szCs w:val="24"/>
        </w:rPr>
        <w:lastRenderedPageBreak/>
        <w:t>которые использовали с предыдущим классом,</w:t>
      </w:r>
      <w:r w:rsidR="000050EE">
        <w:rPr>
          <w:rFonts w:ascii="Times New Roman" w:hAnsi="Times New Roman" w:cs="Times New Roman"/>
          <w:sz w:val="24"/>
          <w:szCs w:val="24"/>
        </w:rPr>
        <w:t xml:space="preserve"> </w:t>
      </w:r>
      <w:r>
        <w:rPr>
          <w:rFonts w:ascii="Times New Roman" w:hAnsi="Times New Roman" w:cs="Times New Roman"/>
          <w:sz w:val="24"/>
          <w:szCs w:val="24"/>
        </w:rPr>
        <w:t>тем более, что они «шлифуются», дорабатываются гот от года.</w:t>
      </w:r>
    </w:p>
    <w:p w:rsidR="004613BE" w:rsidRPr="00EB44A4" w:rsidRDefault="004613BE"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Часто доводилось видеть в тетради после слова «сочинение», написанного посередине строки, сразу текст?</w:t>
      </w:r>
      <w:r w:rsidR="000050EE">
        <w:rPr>
          <w:rFonts w:ascii="Times New Roman" w:hAnsi="Times New Roman" w:cs="Times New Roman"/>
          <w:sz w:val="24"/>
          <w:szCs w:val="24"/>
        </w:rPr>
        <w:t xml:space="preserve"> </w:t>
      </w:r>
      <w:r>
        <w:rPr>
          <w:rFonts w:ascii="Times New Roman" w:hAnsi="Times New Roman" w:cs="Times New Roman"/>
          <w:sz w:val="24"/>
          <w:szCs w:val="24"/>
        </w:rPr>
        <w:t xml:space="preserve"> </w:t>
      </w:r>
      <w:r w:rsidR="000050EE">
        <w:rPr>
          <w:rFonts w:ascii="Times New Roman" w:hAnsi="Times New Roman" w:cs="Times New Roman"/>
          <w:sz w:val="24"/>
          <w:szCs w:val="24"/>
        </w:rPr>
        <w:t>У</w:t>
      </w:r>
      <w:r w:rsidRPr="00EB44A4">
        <w:rPr>
          <w:rFonts w:ascii="Times New Roman" w:hAnsi="Times New Roman" w:cs="Times New Roman"/>
          <w:sz w:val="24"/>
          <w:szCs w:val="24"/>
        </w:rPr>
        <w:t xml:space="preserve">ченики </w:t>
      </w:r>
      <w:r>
        <w:rPr>
          <w:rFonts w:ascii="Times New Roman" w:hAnsi="Times New Roman" w:cs="Times New Roman"/>
          <w:sz w:val="24"/>
          <w:szCs w:val="24"/>
        </w:rPr>
        <w:t xml:space="preserve">часто говорят: </w:t>
      </w:r>
      <w:r w:rsidRPr="00EB44A4">
        <w:rPr>
          <w:rFonts w:ascii="Times New Roman" w:hAnsi="Times New Roman" w:cs="Times New Roman"/>
          <w:sz w:val="24"/>
          <w:szCs w:val="24"/>
        </w:rPr>
        <w:t xml:space="preserve">«Нам по Пушкину задали написать!» Так и пишут </w:t>
      </w:r>
      <w:r w:rsidRPr="000050EE">
        <w:rPr>
          <w:rFonts w:ascii="Times New Roman" w:hAnsi="Times New Roman" w:cs="Times New Roman"/>
          <w:sz w:val="24"/>
          <w:szCs w:val="24"/>
        </w:rPr>
        <w:t>–</w:t>
      </w:r>
      <w:r w:rsidRPr="00EB44A4">
        <w:rPr>
          <w:rFonts w:ascii="Times New Roman" w:hAnsi="Times New Roman" w:cs="Times New Roman"/>
          <w:sz w:val="24"/>
          <w:szCs w:val="24"/>
        </w:rPr>
        <w:t xml:space="preserve"> «по Пушкину»: ни темы, ни произведения не указывают. </w:t>
      </w:r>
    </w:p>
    <w:p w:rsidR="004977EA" w:rsidRDefault="004977EA" w:rsidP="001300F1">
      <w:pPr>
        <w:spacing w:line="360" w:lineRule="auto"/>
        <w:ind w:firstLine="708"/>
        <w:jc w:val="right"/>
        <w:rPr>
          <w:rFonts w:ascii="Times New Roman" w:hAnsi="Times New Roman" w:cs="Times New Roman"/>
          <w:sz w:val="24"/>
          <w:szCs w:val="24"/>
        </w:rPr>
      </w:pPr>
    </w:p>
    <w:p w:rsidR="001300F1" w:rsidRDefault="001300F1" w:rsidP="001300F1">
      <w:pPr>
        <w:spacing w:line="360" w:lineRule="auto"/>
        <w:ind w:firstLine="708"/>
        <w:jc w:val="right"/>
        <w:rPr>
          <w:rFonts w:ascii="Times New Roman" w:hAnsi="Times New Roman" w:cs="Times New Roman"/>
          <w:sz w:val="24"/>
          <w:szCs w:val="24"/>
        </w:rPr>
      </w:pPr>
      <w:r>
        <w:rPr>
          <w:rFonts w:ascii="Times New Roman" w:hAnsi="Times New Roman" w:cs="Times New Roman"/>
          <w:sz w:val="24"/>
          <w:szCs w:val="24"/>
        </w:rPr>
        <w:t xml:space="preserve">ВЫРАБАТЫВАЕМ </w:t>
      </w:r>
      <w:r w:rsidRPr="00716986">
        <w:rPr>
          <w:rFonts w:ascii="Times New Roman" w:hAnsi="Times New Roman" w:cs="Times New Roman"/>
          <w:sz w:val="24"/>
          <w:szCs w:val="24"/>
        </w:rPr>
        <w:t>КРИТЕРИИ</w:t>
      </w:r>
      <w:r w:rsidR="00716986">
        <w:rPr>
          <w:rFonts w:ascii="Times New Roman" w:hAnsi="Times New Roman" w:cs="Times New Roman"/>
          <w:sz w:val="24"/>
          <w:szCs w:val="24"/>
        </w:rPr>
        <w:t xml:space="preserve"> БУДУЩЕГО СОЧИНЕНИЯ</w:t>
      </w:r>
    </w:p>
    <w:p w:rsidR="004613BE" w:rsidRDefault="00B73CAF"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Работу над обогащением стратегии начнем с вопроса:</w:t>
      </w:r>
      <w:r w:rsidR="004613BE">
        <w:rPr>
          <w:rFonts w:ascii="Times New Roman" w:hAnsi="Times New Roman" w:cs="Times New Roman"/>
          <w:sz w:val="24"/>
          <w:szCs w:val="24"/>
        </w:rPr>
        <w:t xml:space="preserve"> «Без чего не может быть сочинения?»  </w:t>
      </w:r>
    </w:p>
    <w:p w:rsidR="004613BE" w:rsidRDefault="00B73CAF" w:rsidP="00B73CAF">
      <w:pPr>
        <w:spacing w:line="360" w:lineRule="auto"/>
        <w:ind w:firstLine="708"/>
        <w:rPr>
          <w:rFonts w:ascii="Times New Roman" w:hAnsi="Times New Roman" w:cs="Times New Roman"/>
          <w:sz w:val="24"/>
          <w:szCs w:val="24"/>
        </w:rPr>
      </w:pPr>
      <w:r>
        <w:rPr>
          <w:rFonts w:ascii="Times New Roman" w:hAnsi="Times New Roman" w:cs="Times New Roman"/>
          <w:sz w:val="24"/>
          <w:szCs w:val="24"/>
        </w:rPr>
        <w:t>Запишем</w:t>
      </w:r>
      <w:r w:rsidR="004613BE">
        <w:rPr>
          <w:rFonts w:ascii="Times New Roman" w:hAnsi="Times New Roman" w:cs="Times New Roman"/>
          <w:sz w:val="24"/>
          <w:szCs w:val="24"/>
        </w:rPr>
        <w:t xml:space="preserve"> ответы на поставл</w:t>
      </w:r>
      <w:r>
        <w:rPr>
          <w:rFonts w:ascii="Times New Roman" w:hAnsi="Times New Roman" w:cs="Times New Roman"/>
          <w:sz w:val="24"/>
          <w:szCs w:val="24"/>
        </w:rPr>
        <w:t>енный вопрос на доске, они станут</w:t>
      </w:r>
      <w:r w:rsidR="004613BE">
        <w:rPr>
          <w:rFonts w:ascii="Times New Roman" w:hAnsi="Times New Roman" w:cs="Times New Roman"/>
          <w:sz w:val="24"/>
          <w:szCs w:val="24"/>
        </w:rPr>
        <w:t xml:space="preserve"> критериями оценивания работ учеников. </w:t>
      </w:r>
      <w:r>
        <w:rPr>
          <w:rFonts w:ascii="Times New Roman" w:hAnsi="Times New Roman" w:cs="Times New Roman"/>
          <w:sz w:val="24"/>
          <w:szCs w:val="24"/>
        </w:rPr>
        <w:t xml:space="preserve">Предложим </w:t>
      </w:r>
      <w:r w:rsidR="004613BE">
        <w:rPr>
          <w:rFonts w:ascii="Times New Roman" w:hAnsi="Times New Roman" w:cs="Times New Roman"/>
          <w:sz w:val="24"/>
          <w:szCs w:val="24"/>
        </w:rPr>
        <w:t xml:space="preserve">ученикам провести работу над ошибками  еще не проверенного учителем сочинения. Думать, как исправить уже указанную ошибку намного проще, чем отыскать ее самому в тексте. Школьники не умеют проверять себя, потому что они не знают, </w:t>
      </w:r>
      <w:r w:rsidR="004613BE" w:rsidRPr="004D10C8">
        <w:rPr>
          <w:rFonts w:ascii="Times New Roman" w:hAnsi="Times New Roman" w:cs="Times New Roman"/>
          <w:b/>
          <w:bCs/>
          <w:sz w:val="24"/>
          <w:szCs w:val="24"/>
        </w:rPr>
        <w:t xml:space="preserve">что </w:t>
      </w:r>
      <w:r w:rsidR="004613BE">
        <w:rPr>
          <w:rFonts w:ascii="Times New Roman" w:hAnsi="Times New Roman" w:cs="Times New Roman"/>
          <w:sz w:val="24"/>
          <w:szCs w:val="24"/>
        </w:rPr>
        <w:t>проверять.  Критерии, четко заданные самими учащимися,  помогут им. Предложим пометы о соответствии заданному критерию делать другим цветом, если хочется, красным.  Итак, в процессе обсуждения на данном уроке, суммируя ответы на предложенный вопрос</w:t>
      </w:r>
      <w:r w:rsidR="00C172DB">
        <w:rPr>
          <w:rFonts w:ascii="Times New Roman" w:hAnsi="Times New Roman" w:cs="Times New Roman"/>
          <w:sz w:val="24"/>
          <w:szCs w:val="24"/>
        </w:rPr>
        <w:t xml:space="preserve"> «Без чего не может быть сочинения?»</w:t>
      </w:r>
      <w:r w:rsidR="004613BE">
        <w:rPr>
          <w:rFonts w:ascii="Times New Roman" w:hAnsi="Times New Roman" w:cs="Times New Roman"/>
          <w:sz w:val="24"/>
          <w:szCs w:val="24"/>
        </w:rPr>
        <w:t>, мы получили: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94"/>
        <w:gridCol w:w="3260"/>
        <w:gridCol w:w="3509"/>
      </w:tblGrid>
      <w:tr w:rsidR="004613BE" w:rsidRPr="00EF077D">
        <w:tc>
          <w:tcPr>
            <w:tcW w:w="2694" w:type="dxa"/>
          </w:tcPr>
          <w:p w:rsidR="004613BE" w:rsidRPr="00EF077D" w:rsidRDefault="004613BE" w:rsidP="00C172DB">
            <w:pPr>
              <w:pStyle w:val="a5"/>
              <w:spacing w:line="360" w:lineRule="auto"/>
              <w:ind w:left="176" w:firstLine="142"/>
              <w:rPr>
                <w:rFonts w:ascii="Times New Roman" w:hAnsi="Times New Roman" w:cs="Times New Roman"/>
                <w:sz w:val="24"/>
                <w:szCs w:val="24"/>
              </w:rPr>
            </w:pPr>
            <w:r w:rsidRPr="00EF077D">
              <w:rPr>
                <w:rFonts w:ascii="Times New Roman" w:hAnsi="Times New Roman" w:cs="Times New Roman"/>
                <w:sz w:val="24"/>
                <w:szCs w:val="24"/>
              </w:rPr>
              <w:t>Ответы учащихся</w:t>
            </w:r>
          </w:p>
        </w:tc>
        <w:tc>
          <w:tcPr>
            <w:tcW w:w="3260"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Вопросы  учителя по ходу обсуждения</w:t>
            </w:r>
          </w:p>
        </w:tc>
        <w:tc>
          <w:tcPr>
            <w:tcW w:w="3509"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Дополнения учеников</w:t>
            </w:r>
          </w:p>
        </w:tc>
      </w:tr>
      <w:tr w:rsidR="004613BE" w:rsidRPr="00EF077D">
        <w:trPr>
          <w:trHeight w:val="544"/>
        </w:trPr>
        <w:tc>
          <w:tcPr>
            <w:tcW w:w="2694" w:type="dxa"/>
            <w:tcBorders>
              <w:bottom w:val="single" w:sz="4" w:space="0" w:color="auto"/>
            </w:tcBorders>
          </w:tcPr>
          <w:p w:rsidR="004613BE" w:rsidRPr="00B73CAF" w:rsidRDefault="004613BE" w:rsidP="00B73CAF">
            <w:pPr>
              <w:pStyle w:val="a5"/>
              <w:numPr>
                <w:ilvl w:val="0"/>
                <w:numId w:val="1"/>
              </w:numPr>
              <w:spacing w:line="360" w:lineRule="auto"/>
              <w:ind w:left="176" w:firstLine="142"/>
              <w:rPr>
                <w:rFonts w:ascii="Times New Roman" w:hAnsi="Times New Roman" w:cs="Times New Roman"/>
                <w:sz w:val="24"/>
                <w:szCs w:val="24"/>
              </w:rPr>
            </w:pPr>
            <w:r w:rsidRPr="00EF077D">
              <w:rPr>
                <w:rFonts w:ascii="Times New Roman" w:hAnsi="Times New Roman" w:cs="Times New Roman"/>
                <w:sz w:val="24"/>
                <w:szCs w:val="24"/>
              </w:rPr>
              <w:t>без интересной  темы;</w:t>
            </w:r>
          </w:p>
        </w:tc>
        <w:tc>
          <w:tcPr>
            <w:tcW w:w="3260" w:type="dxa"/>
            <w:tcBorders>
              <w:bottom w:val="single" w:sz="4" w:space="0" w:color="auto"/>
            </w:tcBorders>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Для чего она?</w:t>
            </w:r>
          </w:p>
          <w:p w:rsidR="004613BE" w:rsidRPr="00EF077D" w:rsidRDefault="004613BE" w:rsidP="00C172DB">
            <w:pPr>
              <w:spacing w:line="360" w:lineRule="auto"/>
              <w:ind w:firstLine="0"/>
              <w:rPr>
                <w:rFonts w:ascii="Times New Roman" w:hAnsi="Times New Roman" w:cs="Times New Roman"/>
                <w:sz w:val="24"/>
                <w:szCs w:val="24"/>
              </w:rPr>
            </w:pPr>
          </w:p>
        </w:tc>
        <w:tc>
          <w:tcPr>
            <w:tcW w:w="3509" w:type="dxa"/>
            <w:tcBorders>
              <w:bottom w:val="single" w:sz="4" w:space="0" w:color="auto"/>
            </w:tcBorders>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В ней ключевое слово, которое надо доказать.</w:t>
            </w:r>
          </w:p>
        </w:tc>
      </w:tr>
      <w:tr w:rsidR="004613BE" w:rsidRPr="00EF077D">
        <w:trPr>
          <w:trHeight w:val="702"/>
        </w:trPr>
        <w:tc>
          <w:tcPr>
            <w:tcW w:w="2694" w:type="dxa"/>
            <w:tcBorders>
              <w:top w:val="single" w:sz="4" w:space="0" w:color="auto"/>
              <w:bottom w:val="single" w:sz="4" w:space="0" w:color="auto"/>
            </w:tcBorders>
          </w:tcPr>
          <w:p w:rsidR="004613BE" w:rsidRPr="00EF077D" w:rsidRDefault="004613BE" w:rsidP="00C172DB">
            <w:pPr>
              <w:pStyle w:val="a5"/>
              <w:numPr>
                <w:ilvl w:val="0"/>
                <w:numId w:val="1"/>
              </w:numPr>
              <w:spacing w:line="360" w:lineRule="auto"/>
              <w:ind w:left="176" w:firstLine="142"/>
              <w:rPr>
                <w:rFonts w:ascii="Times New Roman" w:hAnsi="Times New Roman" w:cs="Times New Roman"/>
                <w:sz w:val="24"/>
                <w:szCs w:val="24"/>
              </w:rPr>
            </w:pPr>
            <w:r w:rsidRPr="00EF077D">
              <w:rPr>
                <w:rFonts w:ascii="Times New Roman" w:hAnsi="Times New Roman" w:cs="Times New Roman"/>
                <w:sz w:val="24"/>
                <w:szCs w:val="24"/>
              </w:rPr>
              <w:t>без главной мысли;</w:t>
            </w:r>
          </w:p>
          <w:p w:rsidR="004613BE" w:rsidRPr="00EF077D" w:rsidRDefault="004613BE" w:rsidP="004701A9">
            <w:pPr>
              <w:spacing w:line="360" w:lineRule="auto"/>
              <w:ind w:firstLine="0"/>
              <w:rPr>
                <w:rFonts w:ascii="Times New Roman" w:hAnsi="Times New Roman" w:cs="Times New Roman"/>
                <w:sz w:val="24"/>
                <w:szCs w:val="24"/>
              </w:rPr>
            </w:pPr>
          </w:p>
        </w:tc>
        <w:tc>
          <w:tcPr>
            <w:tcW w:w="3260" w:type="dxa"/>
            <w:tcBorders>
              <w:top w:val="single" w:sz="4" w:space="0" w:color="auto"/>
              <w:bottom w:val="single" w:sz="4" w:space="0" w:color="auto"/>
            </w:tcBorders>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Как ее сформулировать?</w:t>
            </w:r>
          </w:p>
          <w:p w:rsidR="004613BE" w:rsidRPr="00EF077D" w:rsidRDefault="004613BE" w:rsidP="00C172DB">
            <w:pPr>
              <w:spacing w:line="360" w:lineRule="auto"/>
              <w:ind w:firstLine="0"/>
              <w:rPr>
                <w:rFonts w:ascii="Times New Roman" w:hAnsi="Times New Roman" w:cs="Times New Roman"/>
                <w:sz w:val="24"/>
                <w:szCs w:val="24"/>
              </w:rPr>
            </w:pPr>
          </w:p>
          <w:p w:rsidR="004613BE" w:rsidRPr="00EF077D" w:rsidRDefault="004613BE" w:rsidP="00C172DB">
            <w:pPr>
              <w:spacing w:line="360" w:lineRule="auto"/>
              <w:ind w:firstLine="0"/>
              <w:rPr>
                <w:rFonts w:ascii="Times New Roman" w:hAnsi="Times New Roman" w:cs="Times New Roman"/>
                <w:sz w:val="24"/>
                <w:szCs w:val="24"/>
              </w:rPr>
            </w:pPr>
          </w:p>
        </w:tc>
        <w:tc>
          <w:tcPr>
            <w:tcW w:w="3509" w:type="dxa"/>
            <w:tcBorders>
              <w:top w:val="single" w:sz="4" w:space="0" w:color="auto"/>
              <w:bottom w:val="single" w:sz="4" w:space="0" w:color="auto"/>
            </w:tcBorders>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Если тему прочитать с вопросом, то главная мысль – ответ на этот вопрос.</w:t>
            </w:r>
          </w:p>
        </w:tc>
      </w:tr>
      <w:tr w:rsidR="004613BE" w:rsidRPr="00EF077D">
        <w:trPr>
          <w:trHeight w:val="581"/>
        </w:trPr>
        <w:tc>
          <w:tcPr>
            <w:tcW w:w="2694" w:type="dxa"/>
            <w:tcBorders>
              <w:top w:val="single" w:sz="4" w:space="0" w:color="auto"/>
              <w:bottom w:val="single" w:sz="4" w:space="0" w:color="auto"/>
            </w:tcBorders>
          </w:tcPr>
          <w:p w:rsidR="004613BE" w:rsidRPr="00EF077D" w:rsidRDefault="004613BE" w:rsidP="00C172DB">
            <w:pPr>
              <w:pStyle w:val="a5"/>
              <w:numPr>
                <w:ilvl w:val="0"/>
                <w:numId w:val="1"/>
              </w:numPr>
              <w:spacing w:line="360" w:lineRule="auto"/>
              <w:ind w:left="176" w:firstLine="142"/>
              <w:rPr>
                <w:rFonts w:ascii="Times New Roman" w:hAnsi="Times New Roman" w:cs="Times New Roman"/>
                <w:sz w:val="24"/>
                <w:szCs w:val="24"/>
              </w:rPr>
            </w:pPr>
            <w:r w:rsidRPr="00EF077D">
              <w:rPr>
                <w:rFonts w:ascii="Times New Roman" w:hAnsi="Times New Roman" w:cs="Times New Roman"/>
                <w:sz w:val="24"/>
                <w:szCs w:val="24"/>
              </w:rPr>
              <w:t>без абзацев;</w:t>
            </w:r>
          </w:p>
          <w:p w:rsidR="004613BE" w:rsidRPr="00EF077D" w:rsidRDefault="004613BE" w:rsidP="00C172DB">
            <w:pPr>
              <w:spacing w:line="360" w:lineRule="auto"/>
              <w:ind w:left="176" w:firstLine="142"/>
              <w:rPr>
                <w:rFonts w:ascii="Times New Roman" w:hAnsi="Times New Roman" w:cs="Times New Roman"/>
                <w:sz w:val="24"/>
                <w:szCs w:val="24"/>
              </w:rPr>
            </w:pPr>
          </w:p>
        </w:tc>
        <w:tc>
          <w:tcPr>
            <w:tcW w:w="3260" w:type="dxa"/>
            <w:tcBorders>
              <w:top w:val="single" w:sz="4" w:space="0" w:color="auto"/>
              <w:bottom w:val="single" w:sz="4" w:space="0" w:color="auto"/>
            </w:tcBorders>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 xml:space="preserve">Каков «принцип Красной строки»? </w:t>
            </w:r>
          </w:p>
        </w:tc>
        <w:tc>
          <w:tcPr>
            <w:tcW w:w="3509" w:type="dxa"/>
            <w:tcBorders>
              <w:top w:val="single" w:sz="4" w:space="0" w:color="auto"/>
              <w:bottom w:val="single" w:sz="4" w:space="0" w:color="auto"/>
            </w:tcBorders>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 xml:space="preserve">В одном абзаце законченная мысль. </w:t>
            </w:r>
          </w:p>
        </w:tc>
      </w:tr>
      <w:tr w:rsidR="004613BE" w:rsidRPr="00EF077D">
        <w:trPr>
          <w:trHeight w:val="629"/>
        </w:trPr>
        <w:tc>
          <w:tcPr>
            <w:tcW w:w="2694" w:type="dxa"/>
            <w:tcBorders>
              <w:top w:val="single" w:sz="4" w:space="0" w:color="auto"/>
              <w:bottom w:val="single" w:sz="4" w:space="0" w:color="auto"/>
            </w:tcBorders>
          </w:tcPr>
          <w:p w:rsidR="004613BE" w:rsidRPr="004701A9" w:rsidRDefault="004613BE" w:rsidP="004701A9">
            <w:pPr>
              <w:pStyle w:val="a5"/>
              <w:numPr>
                <w:ilvl w:val="0"/>
                <w:numId w:val="1"/>
              </w:numPr>
              <w:spacing w:line="360" w:lineRule="auto"/>
              <w:ind w:left="176" w:firstLine="142"/>
              <w:rPr>
                <w:rFonts w:ascii="Times New Roman" w:hAnsi="Times New Roman" w:cs="Times New Roman"/>
                <w:sz w:val="24"/>
                <w:szCs w:val="24"/>
              </w:rPr>
            </w:pPr>
            <w:r w:rsidRPr="00EF077D">
              <w:rPr>
                <w:rFonts w:ascii="Times New Roman" w:hAnsi="Times New Roman" w:cs="Times New Roman"/>
                <w:sz w:val="24"/>
                <w:szCs w:val="24"/>
              </w:rPr>
              <w:t>без мнения автора;</w:t>
            </w:r>
          </w:p>
        </w:tc>
        <w:tc>
          <w:tcPr>
            <w:tcW w:w="3260" w:type="dxa"/>
            <w:tcBorders>
              <w:top w:val="single" w:sz="4" w:space="0" w:color="auto"/>
              <w:bottom w:val="single" w:sz="4" w:space="0" w:color="auto"/>
            </w:tcBorders>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Как сформулировать свое мнение?</w:t>
            </w:r>
          </w:p>
        </w:tc>
        <w:tc>
          <w:tcPr>
            <w:tcW w:w="3509" w:type="dxa"/>
            <w:tcBorders>
              <w:top w:val="single" w:sz="4" w:space="0" w:color="auto"/>
              <w:bottom w:val="single" w:sz="4" w:space="0" w:color="auto"/>
            </w:tcBorders>
          </w:tcPr>
          <w:p w:rsidR="004613BE" w:rsidRPr="00EF077D" w:rsidRDefault="004613BE" w:rsidP="00C172DB">
            <w:pPr>
              <w:spacing w:line="360" w:lineRule="auto"/>
              <w:ind w:firstLine="0"/>
              <w:jc w:val="left"/>
              <w:rPr>
                <w:rFonts w:ascii="Times New Roman" w:hAnsi="Times New Roman" w:cs="Times New Roman"/>
                <w:sz w:val="24"/>
                <w:szCs w:val="24"/>
              </w:rPr>
            </w:pPr>
            <w:r w:rsidRPr="00EF077D">
              <w:rPr>
                <w:rFonts w:ascii="Times New Roman" w:hAnsi="Times New Roman" w:cs="Times New Roman"/>
                <w:sz w:val="24"/>
                <w:szCs w:val="24"/>
              </w:rPr>
              <w:t>Мое сочинение – мой ответ на вопрос темы.</w:t>
            </w:r>
          </w:p>
        </w:tc>
      </w:tr>
      <w:tr w:rsidR="004613BE" w:rsidRPr="00EF077D">
        <w:trPr>
          <w:trHeight w:val="1041"/>
        </w:trPr>
        <w:tc>
          <w:tcPr>
            <w:tcW w:w="2694" w:type="dxa"/>
            <w:tcBorders>
              <w:top w:val="single" w:sz="4" w:space="0" w:color="auto"/>
              <w:bottom w:val="single" w:sz="4" w:space="0" w:color="auto"/>
            </w:tcBorders>
          </w:tcPr>
          <w:p w:rsidR="004613BE" w:rsidRPr="00EF077D" w:rsidRDefault="004613BE" w:rsidP="00C172DB">
            <w:pPr>
              <w:pStyle w:val="a5"/>
              <w:numPr>
                <w:ilvl w:val="0"/>
                <w:numId w:val="1"/>
              </w:numPr>
              <w:spacing w:line="360" w:lineRule="auto"/>
              <w:ind w:left="176" w:firstLine="142"/>
              <w:rPr>
                <w:rFonts w:ascii="Times New Roman" w:hAnsi="Times New Roman" w:cs="Times New Roman"/>
                <w:sz w:val="24"/>
                <w:szCs w:val="24"/>
              </w:rPr>
            </w:pPr>
            <w:r w:rsidRPr="00EF077D">
              <w:rPr>
                <w:rFonts w:ascii="Times New Roman" w:hAnsi="Times New Roman" w:cs="Times New Roman"/>
                <w:sz w:val="24"/>
                <w:szCs w:val="24"/>
              </w:rPr>
              <w:t>без эпиграфа;</w:t>
            </w:r>
          </w:p>
          <w:p w:rsidR="004613BE" w:rsidRPr="00EF077D" w:rsidRDefault="004613BE" w:rsidP="00C172DB">
            <w:pPr>
              <w:pStyle w:val="a5"/>
              <w:spacing w:line="360" w:lineRule="auto"/>
              <w:ind w:left="176" w:firstLine="142"/>
              <w:rPr>
                <w:rFonts w:ascii="Times New Roman" w:hAnsi="Times New Roman" w:cs="Times New Roman"/>
                <w:sz w:val="24"/>
                <w:szCs w:val="24"/>
              </w:rPr>
            </w:pPr>
          </w:p>
          <w:p w:rsidR="004613BE" w:rsidRPr="00EF077D" w:rsidRDefault="004613BE" w:rsidP="00C172DB">
            <w:pPr>
              <w:pStyle w:val="a5"/>
              <w:spacing w:line="360" w:lineRule="auto"/>
              <w:ind w:left="176" w:firstLine="142"/>
              <w:rPr>
                <w:rFonts w:ascii="Times New Roman" w:hAnsi="Times New Roman" w:cs="Times New Roman"/>
                <w:sz w:val="24"/>
                <w:szCs w:val="24"/>
              </w:rPr>
            </w:pPr>
          </w:p>
          <w:p w:rsidR="004613BE" w:rsidRPr="00EF077D" w:rsidRDefault="004613BE" w:rsidP="00C172DB">
            <w:pPr>
              <w:spacing w:line="360" w:lineRule="auto"/>
              <w:ind w:left="176" w:firstLine="142"/>
              <w:rPr>
                <w:rFonts w:ascii="Times New Roman" w:hAnsi="Times New Roman" w:cs="Times New Roman"/>
                <w:sz w:val="24"/>
                <w:szCs w:val="24"/>
              </w:rPr>
            </w:pPr>
          </w:p>
        </w:tc>
        <w:tc>
          <w:tcPr>
            <w:tcW w:w="3260" w:type="dxa"/>
            <w:tcBorders>
              <w:top w:val="single" w:sz="4" w:space="0" w:color="auto"/>
              <w:bottom w:val="single" w:sz="4" w:space="0" w:color="auto"/>
            </w:tcBorders>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Какова смысловая нагрузка эпиграфа?</w:t>
            </w:r>
          </w:p>
          <w:p w:rsidR="004613BE" w:rsidRPr="00EF077D" w:rsidRDefault="004613BE" w:rsidP="00C172DB">
            <w:pPr>
              <w:spacing w:line="360" w:lineRule="auto"/>
              <w:ind w:firstLine="0"/>
              <w:rPr>
                <w:rFonts w:ascii="Times New Roman" w:hAnsi="Times New Roman" w:cs="Times New Roman"/>
                <w:sz w:val="24"/>
                <w:szCs w:val="24"/>
              </w:rPr>
            </w:pPr>
          </w:p>
          <w:p w:rsidR="004613BE" w:rsidRPr="00EF077D" w:rsidRDefault="004613BE" w:rsidP="00C172DB">
            <w:pPr>
              <w:spacing w:line="360" w:lineRule="auto"/>
              <w:ind w:firstLine="0"/>
              <w:rPr>
                <w:rFonts w:ascii="Times New Roman" w:hAnsi="Times New Roman" w:cs="Times New Roman"/>
                <w:sz w:val="24"/>
                <w:szCs w:val="24"/>
              </w:rPr>
            </w:pPr>
          </w:p>
        </w:tc>
        <w:tc>
          <w:tcPr>
            <w:tcW w:w="3509" w:type="dxa"/>
            <w:tcBorders>
              <w:top w:val="single" w:sz="4" w:space="0" w:color="auto"/>
              <w:bottom w:val="single" w:sz="4" w:space="0" w:color="auto"/>
            </w:tcBorders>
          </w:tcPr>
          <w:p w:rsidR="004613BE" w:rsidRPr="00EF077D" w:rsidRDefault="004613BE" w:rsidP="00C172DB">
            <w:pPr>
              <w:spacing w:line="360" w:lineRule="auto"/>
              <w:ind w:firstLine="0"/>
              <w:jc w:val="left"/>
              <w:rPr>
                <w:rFonts w:ascii="Times New Roman" w:hAnsi="Times New Roman" w:cs="Times New Roman"/>
                <w:sz w:val="24"/>
                <w:szCs w:val="24"/>
              </w:rPr>
            </w:pPr>
            <w:r w:rsidRPr="00EF077D">
              <w:rPr>
                <w:rFonts w:ascii="Times New Roman" w:hAnsi="Times New Roman" w:cs="Times New Roman"/>
                <w:sz w:val="24"/>
                <w:szCs w:val="24"/>
              </w:rPr>
              <w:t>Это своеобразное отражение моего ответа на вопрос сочинения, высказанный кем-то другим.</w:t>
            </w:r>
          </w:p>
        </w:tc>
      </w:tr>
      <w:tr w:rsidR="004613BE" w:rsidRPr="00EF077D">
        <w:trPr>
          <w:trHeight w:val="351"/>
        </w:trPr>
        <w:tc>
          <w:tcPr>
            <w:tcW w:w="2694" w:type="dxa"/>
            <w:tcBorders>
              <w:top w:val="single" w:sz="4" w:space="0" w:color="auto"/>
              <w:bottom w:val="single" w:sz="4" w:space="0" w:color="auto"/>
            </w:tcBorders>
          </w:tcPr>
          <w:p w:rsidR="004613BE" w:rsidRPr="00EF077D" w:rsidRDefault="004613BE" w:rsidP="00C172DB">
            <w:pPr>
              <w:pStyle w:val="a5"/>
              <w:numPr>
                <w:ilvl w:val="0"/>
                <w:numId w:val="1"/>
              </w:numPr>
              <w:spacing w:line="360" w:lineRule="auto"/>
              <w:ind w:left="176" w:firstLine="142"/>
              <w:rPr>
                <w:rFonts w:ascii="Times New Roman" w:hAnsi="Times New Roman" w:cs="Times New Roman"/>
                <w:sz w:val="24"/>
                <w:szCs w:val="24"/>
              </w:rPr>
            </w:pPr>
            <w:r w:rsidRPr="00EF077D">
              <w:rPr>
                <w:rFonts w:ascii="Times New Roman" w:hAnsi="Times New Roman" w:cs="Times New Roman"/>
                <w:sz w:val="24"/>
                <w:szCs w:val="24"/>
              </w:rPr>
              <w:t>без примеров и цитат;</w:t>
            </w:r>
          </w:p>
        </w:tc>
        <w:tc>
          <w:tcPr>
            <w:tcW w:w="3260" w:type="dxa"/>
            <w:tcBorders>
              <w:top w:val="single" w:sz="4" w:space="0" w:color="auto"/>
              <w:bottom w:val="single" w:sz="4" w:space="0" w:color="auto"/>
            </w:tcBorders>
          </w:tcPr>
          <w:p w:rsidR="004613BE" w:rsidRPr="00EF077D" w:rsidRDefault="004613BE" w:rsidP="00C172DB">
            <w:pPr>
              <w:spacing w:line="360" w:lineRule="auto"/>
              <w:ind w:firstLine="0"/>
              <w:rPr>
                <w:rFonts w:ascii="Times New Roman" w:hAnsi="Times New Roman" w:cs="Times New Roman"/>
                <w:sz w:val="24"/>
                <w:szCs w:val="24"/>
              </w:rPr>
            </w:pPr>
          </w:p>
        </w:tc>
        <w:tc>
          <w:tcPr>
            <w:tcW w:w="3509" w:type="dxa"/>
            <w:tcBorders>
              <w:top w:val="single" w:sz="4" w:space="0" w:color="auto"/>
              <w:bottom w:val="single" w:sz="4" w:space="0" w:color="auto"/>
            </w:tcBorders>
          </w:tcPr>
          <w:p w:rsidR="004613BE" w:rsidRPr="00EF077D" w:rsidRDefault="004613BE" w:rsidP="00C172DB">
            <w:pPr>
              <w:spacing w:line="360" w:lineRule="auto"/>
              <w:ind w:firstLine="0"/>
              <w:jc w:val="left"/>
              <w:rPr>
                <w:rFonts w:ascii="Times New Roman" w:hAnsi="Times New Roman" w:cs="Times New Roman"/>
                <w:sz w:val="24"/>
                <w:szCs w:val="24"/>
              </w:rPr>
            </w:pPr>
          </w:p>
        </w:tc>
      </w:tr>
      <w:tr w:rsidR="004613BE" w:rsidRPr="00EF077D">
        <w:trPr>
          <w:trHeight w:val="743"/>
        </w:trPr>
        <w:tc>
          <w:tcPr>
            <w:tcW w:w="2694" w:type="dxa"/>
            <w:tcBorders>
              <w:top w:val="single" w:sz="4" w:space="0" w:color="auto"/>
              <w:bottom w:val="single" w:sz="4" w:space="0" w:color="auto"/>
            </w:tcBorders>
          </w:tcPr>
          <w:p w:rsidR="004613BE" w:rsidRPr="00EF077D" w:rsidRDefault="004613BE" w:rsidP="00C172DB">
            <w:pPr>
              <w:pStyle w:val="a5"/>
              <w:numPr>
                <w:ilvl w:val="0"/>
                <w:numId w:val="1"/>
              </w:numPr>
              <w:spacing w:line="360" w:lineRule="auto"/>
              <w:ind w:left="176" w:firstLine="142"/>
              <w:rPr>
                <w:rFonts w:ascii="Times New Roman" w:hAnsi="Times New Roman" w:cs="Times New Roman"/>
                <w:sz w:val="24"/>
                <w:szCs w:val="24"/>
              </w:rPr>
            </w:pPr>
            <w:r w:rsidRPr="00EF077D">
              <w:rPr>
                <w:rFonts w:ascii="Times New Roman" w:hAnsi="Times New Roman" w:cs="Times New Roman"/>
                <w:sz w:val="24"/>
                <w:szCs w:val="24"/>
              </w:rPr>
              <w:lastRenderedPageBreak/>
              <w:t>без жанровой оформленности;</w:t>
            </w:r>
          </w:p>
        </w:tc>
        <w:tc>
          <w:tcPr>
            <w:tcW w:w="3260" w:type="dxa"/>
            <w:tcBorders>
              <w:top w:val="single" w:sz="4" w:space="0" w:color="auto"/>
              <w:bottom w:val="single" w:sz="4" w:space="0" w:color="auto"/>
            </w:tcBorders>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Зачем стилизовать свою работу?</w:t>
            </w:r>
          </w:p>
        </w:tc>
        <w:tc>
          <w:tcPr>
            <w:tcW w:w="3509" w:type="dxa"/>
            <w:tcBorders>
              <w:top w:val="single" w:sz="4" w:space="0" w:color="auto"/>
              <w:bottom w:val="single" w:sz="4" w:space="0" w:color="auto"/>
            </w:tcBorders>
          </w:tcPr>
          <w:p w:rsidR="004613BE" w:rsidRPr="00EF077D" w:rsidRDefault="004613BE" w:rsidP="00C172DB">
            <w:pPr>
              <w:spacing w:line="360" w:lineRule="auto"/>
              <w:ind w:firstLine="0"/>
              <w:jc w:val="left"/>
              <w:rPr>
                <w:rFonts w:ascii="Times New Roman" w:hAnsi="Times New Roman" w:cs="Times New Roman"/>
                <w:sz w:val="24"/>
                <w:szCs w:val="24"/>
              </w:rPr>
            </w:pPr>
            <w:r w:rsidRPr="00EF077D">
              <w:rPr>
                <w:rFonts w:ascii="Times New Roman" w:hAnsi="Times New Roman" w:cs="Times New Roman"/>
                <w:sz w:val="24"/>
                <w:szCs w:val="24"/>
              </w:rPr>
              <w:t>Интереснее читающему.</w:t>
            </w:r>
          </w:p>
        </w:tc>
      </w:tr>
      <w:tr w:rsidR="004613BE" w:rsidRPr="00EF077D">
        <w:trPr>
          <w:trHeight w:val="339"/>
        </w:trPr>
        <w:tc>
          <w:tcPr>
            <w:tcW w:w="2694" w:type="dxa"/>
            <w:tcBorders>
              <w:top w:val="single" w:sz="4" w:space="0" w:color="auto"/>
              <w:bottom w:val="single" w:sz="4" w:space="0" w:color="auto"/>
            </w:tcBorders>
          </w:tcPr>
          <w:p w:rsidR="004613BE" w:rsidRPr="00EF077D" w:rsidRDefault="004613BE" w:rsidP="00C172DB">
            <w:pPr>
              <w:pStyle w:val="a5"/>
              <w:numPr>
                <w:ilvl w:val="0"/>
                <w:numId w:val="1"/>
              </w:numPr>
              <w:spacing w:line="360" w:lineRule="auto"/>
              <w:ind w:left="176" w:firstLine="142"/>
              <w:rPr>
                <w:rFonts w:ascii="Times New Roman" w:hAnsi="Times New Roman" w:cs="Times New Roman"/>
                <w:sz w:val="24"/>
                <w:szCs w:val="24"/>
              </w:rPr>
            </w:pPr>
            <w:r w:rsidRPr="00EF077D">
              <w:rPr>
                <w:rFonts w:ascii="Times New Roman" w:hAnsi="Times New Roman" w:cs="Times New Roman"/>
                <w:sz w:val="24"/>
                <w:szCs w:val="24"/>
              </w:rPr>
              <w:t>без «изюминки»;</w:t>
            </w:r>
          </w:p>
        </w:tc>
        <w:tc>
          <w:tcPr>
            <w:tcW w:w="3260" w:type="dxa"/>
            <w:tcBorders>
              <w:top w:val="single" w:sz="4" w:space="0" w:color="auto"/>
              <w:bottom w:val="single" w:sz="4" w:space="0" w:color="auto"/>
            </w:tcBorders>
          </w:tcPr>
          <w:p w:rsidR="004613BE" w:rsidRPr="00EF077D" w:rsidRDefault="004613BE" w:rsidP="00C172DB">
            <w:pPr>
              <w:spacing w:line="360" w:lineRule="auto"/>
              <w:ind w:firstLine="0"/>
              <w:rPr>
                <w:rFonts w:ascii="Times New Roman" w:hAnsi="Times New Roman" w:cs="Times New Roman"/>
                <w:sz w:val="24"/>
                <w:szCs w:val="24"/>
              </w:rPr>
            </w:pPr>
          </w:p>
        </w:tc>
        <w:tc>
          <w:tcPr>
            <w:tcW w:w="3509" w:type="dxa"/>
            <w:tcBorders>
              <w:top w:val="single" w:sz="4" w:space="0" w:color="auto"/>
              <w:bottom w:val="single" w:sz="4" w:space="0" w:color="auto"/>
            </w:tcBorders>
          </w:tcPr>
          <w:p w:rsidR="004613BE" w:rsidRPr="00EF077D" w:rsidRDefault="004613BE" w:rsidP="00C172DB">
            <w:pPr>
              <w:spacing w:line="360" w:lineRule="auto"/>
              <w:ind w:firstLine="0"/>
              <w:jc w:val="left"/>
              <w:rPr>
                <w:rFonts w:ascii="Times New Roman" w:hAnsi="Times New Roman" w:cs="Times New Roman"/>
                <w:sz w:val="24"/>
                <w:szCs w:val="24"/>
              </w:rPr>
            </w:pPr>
          </w:p>
        </w:tc>
      </w:tr>
      <w:tr w:rsidR="004613BE" w:rsidRPr="00EF077D">
        <w:trPr>
          <w:trHeight w:val="543"/>
        </w:trPr>
        <w:tc>
          <w:tcPr>
            <w:tcW w:w="2694" w:type="dxa"/>
            <w:tcBorders>
              <w:top w:val="single" w:sz="4" w:space="0" w:color="auto"/>
              <w:bottom w:val="single" w:sz="4" w:space="0" w:color="auto"/>
            </w:tcBorders>
          </w:tcPr>
          <w:p w:rsidR="004613BE" w:rsidRPr="00EF077D" w:rsidRDefault="004613BE" w:rsidP="00C172DB">
            <w:pPr>
              <w:pStyle w:val="a5"/>
              <w:numPr>
                <w:ilvl w:val="0"/>
                <w:numId w:val="1"/>
              </w:numPr>
              <w:spacing w:line="360" w:lineRule="auto"/>
              <w:ind w:left="176" w:firstLine="142"/>
              <w:rPr>
                <w:rFonts w:ascii="Times New Roman" w:hAnsi="Times New Roman" w:cs="Times New Roman"/>
                <w:sz w:val="24"/>
                <w:szCs w:val="24"/>
              </w:rPr>
            </w:pPr>
            <w:r w:rsidRPr="00EF077D">
              <w:rPr>
                <w:rFonts w:ascii="Times New Roman" w:hAnsi="Times New Roman" w:cs="Times New Roman"/>
                <w:sz w:val="24"/>
                <w:szCs w:val="24"/>
              </w:rPr>
              <w:t>без продуманного плана</w:t>
            </w:r>
          </w:p>
        </w:tc>
        <w:tc>
          <w:tcPr>
            <w:tcW w:w="3260" w:type="dxa"/>
            <w:tcBorders>
              <w:top w:val="single" w:sz="4" w:space="0" w:color="auto"/>
              <w:bottom w:val="single" w:sz="4" w:space="0" w:color="auto"/>
            </w:tcBorders>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С чем из выше названного связан этот критерий?</w:t>
            </w:r>
          </w:p>
        </w:tc>
        <w:tc>
          <w:tcPr>
            <w:tcW w:w="3509" w:type="dxa"/>
            <w:tcBorders>
              <w:top w:val="single" w:sz="4" w:space="0" w:color="auto"/>
              <w:bottom w:val="single" w:sz="4" w:space="0" w:color="auto"/>
            </w:tcBorders>
          </w:tcPr>
          <w:p w:rsidR="004613BE" w:rsidRPr="00EF077D" w:rsidRDefault="004613BE" w:rsidP="00C172DB">
            <w:pPr>
              <w:spacing w:line="360" w:lineRule="auto"/>
              <w:ind w:firstLine="0"/>
              <w:jc w:val="left"/>
              <w:rPr>
                <w:rFonts w:ascii="Times New Roman" w:hAnsi="Times New Roman" w:cs="Times New Roman"/>
                <w:sz w:val="24"/>
                <w:szCs w:val="24"/>
              </w:rPr>
            </w:pPr>
            <w:r w:rsidRPr="00EF077D">
              <w:rPr>
                <w:rFonts w:ascii="Times New Roman" w:hAnsi="Times New Roman" w:cs="Times New Roman"/>
                <w:sz w:val="24"/>
                <w:szCs w:val="24"/>
              </w:rPr>
              <w:t xml:space="preserve">С абзацами. </w:t>
            </w:r>
          </w:p>
        </w:tc>
      </w:tr>
      <w:tr w:rsidR="004613BE" w:rsidRPr="00EF077D">
        <w:trPr>
          <w:trHeight w:val="895"/>
        </w:trPr>
        <w:tc>
          <w:tcPr>
            <w:tcW w:w="2694" w:type="dxa"/>
            <w:tcBorders>
              <w:top w:val="single" w:sz="4" w:space="0" w:color="auto"/>
            </w:tcBorders>
          </w:tcPr>
          <w:p w:rsidR="004613BE" w:rsidRPr="00EF077D" w:rsidRDefault="004613BE" w:rsidP="00C172DB">
            <w:pPr>
              <w:pStyle w:val="a5"/>
              <w:numPr>
                <w:ilvl w:val="0"/>
                <w:numId w:val="1"/>
              </w:numPr>
              <w:spacing w:line="360" w:lineRule="auto"/>
              <w:ind w:left="176" w:firstLine="142"/>
              <w:rPr>
                <w:rFonts w:ascii="Times New Roman" w:hAnsi="Times New Roman" w:cs="Times New Roman"/>
                <w:sz w:val="24"/>
                <w:szCs w:val="24"/>
              </w:rPr>
            </w:pPr>
            <w:r w:rsidRPr="00EF077D">
              <w:rPr>
                <w:rFonts w:ascii="Times New Roman" w:hAnsi="Times New Roman" w:cs="Times New Roman"/>
                <w:sz w:val="24"/>
                <w:szCs w:val="24"/>
              </w:rPr>
              <w:t>без понятного текста</w:t>
            </w:r>
          </w:p>
        </w:tc>
        <w:tc>
          <w:tcPr>
            <w:tcW w:w="3260" w:type="dxa"/>
            <w:tcBorders>
              <w:top w:val="single" w:sz="4" w:space="0" w:color="auto"/>
            </w:tcBorders>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Кому должен быть понятен ваш текст?</w:t>
            </w:r>
          </w:p>
        </w:tc>
        <w:tc>
          <w:tcPr>
            <w:tcW w:w="3509" w:type="dxa"/>
            <w:tcBorders>
              <w:top w:val="single" w:sz="4" w:space="0" w:color="auto"/>
            </w:tcBorders>
          </w:tcPr>
          <w:p w:rsidR="004613BE" w:rsidRPr="00EF077D" w:rsidRDefault="004613BE" w:rsidP="00C172DB">
            <w:pPr>
              <w:spacing w:line="360" w:lineRule="auto"/>
              <w:ind w:firstLine="0"/>
              <w:jc w:val="left"/>
              <w:rPr>
                <w:rFonts w:ascii="Times New Roman" w:hAnsi="Times New Roman" w:cs="Times New Roman"/>
                <w:sz w:val="24"/>
                <w:szCs w:val="24"/>
              </w:rPr>
            </w:pPr>
            <w:r w:rsidRPr="00EF077D">
              <w:rPr>
                <w:rFonts w:ascii="Times New Roman" w:hAnsi="Times New Roman" w:cs="Times New Roman"/>
                <w:sz w:val="24"/>
                <w:szCs w:val="24"/>
              </w:rPr>
              <w:t>Когда пишешь сочинение, не думаешь о том, что текст может прочитать кто-то, кто не знаком с произведением.</w:t>
            </w:r>
          </w:p>
        </w:tc>
      </w:tr>
    </w:tbl>
    <w:p w:rsidR="004613BE" w:rsidRDefault="004613BE" w:rsidP="00C172DB">
      <w:pPr>
        <w:spacing w:line="360" w:lineRule="auto"/>
        <w:ind w:firstLine="0"/>
        <w:rPr>
          <w:rFonts w:ascii="Times New Roman" w:hAnsi="Times New Roman" w:cs="Times New Roman"/>
          <w:sz w:val="24"/>
          <w:szCs w:val="24"/>
        </w:rPr>
      </w:pPr>
    </w:p>
    <w:p w:rsidR="007E1074" w:rsidRPr="00716986" w:rsidRDefault="004613BE" w:rsidP="00716986">
      <w:pPr>
        <w:spacing w:line="360" w:lineRule="auto"/>
        <w:ind w:firstLine="708"/>
        <w:rPr>
          <w:rFonts w:ascii="Times New Roman" w:hAnsi="Times New Roman" w:cs="Times New Roman"/>
          <w:i/>
          <w:iCs/>
        </w:rPr>
      </w:pPr>
      <w:r>
        <w:rPr>
          <w:rFonts w:ascii="Times New Roman" w:hAnsi="Times New Roman" w:cs="Times New Roman"/>
          <w:sz w:val="24"/>
          <w:szCs w:val="24"/>
        </w:rPr>
        <w:t>Предложи</w:t>
      </w:r>
      <w:r w:rsidR="00B73CAF">
        <w:rPr>
          <w:rFonts w:ascii="Times New Roman" w:hAnsi="Times New Roman" w:cs="Times New Roman"/>
          <w:sz w:val="24"/>
          <w:szCs w:val="24"/>
        </w:rPr>
        <w:t>м</w:t>
      </w:r>
      <w:r>
        <w:rPr>
          <w:rFonts w:ascii="Times New Roman" w:hAnsi="Times New Roman" w:cs="Times New Roman"/>
          <w:sz w:val="24"/>
          <w:szCs w:val="24"/>
        </w:rPr>
        <w:t xml:space="preserve"> ученикам поставить за соответствие критерию один балл. Конечно, первый опыт был сложен и неуспешен</w:t>
      </w:r>
      <w:r w:rsidR="000050EE">
        <w:rPr>
          <w:rFonts w:ascii="Times New Roman" w:hAnsi="Times New Roman" w:cs="Times New Roman"/>
          <w:sz w:val="24"/>
          <w:szCs w:val="24"/>
        </w:rPr>
        <w:t xml:space="preserve">: </w:t>
      </w:r>
      <w:r>
        <w:rPr>
          <w:rFonts w:ascii="Times New Roman" w:hAnsi="Times New Roman" w:cs="Times New Roman"/>
          <w:sz w:val="24"/>
          <w:szCs w:val="24"/>
        </w:rPr>
        <w:t xml:space="preserve">ученики  набирают  по 2-4 балла. </w:t>
      </w:r>
      <w:r w:rsidR="00716986" w:rsidRPr="00716986">
        <w:rPr>
          <w:rFonts w:ascii="Times New Roman" w:hAnsi="Times New Roman" w:cs="Times New Roman"/>
          <w:sz w:val="24"/>
          <w:szCs w:val="24"/>
        </w:rPr>
        <w:t>(</w:t>
      </w:r>
      <w:r w:rsidR="007E1074" w:rsidRPr="00716986">
        <w:rPr>
          <w:rFonts w:ascii="Times New Roman" w:hAnsi="Times New Roman" w:cs="Times New Roman"/>
          <w:sz w:val="24"/>
          <w:szCs w:val="24"/>
        </w:rPr>
        <w:t xml:space="preserve">см. </w:t>
      </w:r>
      <w:r w:rsidR="00460C86">
        <w:rPr>
          <w:rFonts w:ascii="Times New Roman" w:hAnsi="Times New Roman" w:cs="Times New Roman"/>
          <w:sz w:val="24"/>
          <w:szCs w:val="24"/>
        </w:rPr>
        <w:t>п</w:t>
      </w:r>
      <w:r w:rsidR="007E1074" w:rsidRPr="00716986">
        <w:rPr>
          <w:rFonts w:ascii="Times New Roman" w:hAnsi="Times New Roman" w:cs="Times New Roman"/>
          <w:sz w:val="24"/>
          <w:szCs w:val="24"/>
        </w:rPr>
        <w:t>риложение №1)</w:t>
      </w:r>
      <w:r w:rsidRPr="000B494B">
        <w:rPr>
          <w:rFonts w:ascii="Times New Roman" w:hAnsi="Times New Roman" w:cs="Times New Roman"/>
          <w:i/>
          <w:iCs/>
        </w:rPr>
        <w:t xml:space="preserve"> </w:t>
      </w:r>
      <w:r w:rsidR="00716986">
        <w:rPr>
          <w:rFonts w:ascii="Times New Roman" w:hAnsi="Times New Roman" w:cs="Times New Roman"/>
          <w:sz w:val="24"/>
          <w:szCs w:val="24"/>
        </w:rPr>
        <w:t xml:space="preserve">Одна из учениц </w:t>
      </w:r>
      <w:r>
        <w:rPr>
          <w:rFonts w:ascii="Times New Roman" w:hAnsi="Times New Roman" w:cs="Times New Roman"/>
          <w:sz w:val="24"/>
          <w:szCs w:val="24"/>
        </w:rPr>
        <w:t xml:space="preserve"> поставила себе 0 баллов и оценила свою работу «совсем не сочинение». </w:t>
      </w:r>
      <w:r w:rsidR="00716986">
        <w:rPr>
          <w:rFonts w:ascii="Times New Roman" w:hAnsi="Times New Roman" w:cs="Times New Roman"/>
          <w:sz w:val="24"/>
          <w:szCs w:val="24"/>
        </w:rPr>
        <w:t>Пример того, какой получилась работа после доработки см</w:t>
      </w:r>
      <w:r w:rsidR="00460C86">
        <w:rPr>
          <w:rFonts w:ascii="Times New Roman" w:hAnsi="Times New Roman" w:cs="Times New Roman"/>
          <w:sz w:val="24"/>
          <w:szCs w:val="24"/>
        </w:rPr>
        <w:t xml:space="preserve">. </w:t>
      </w:r>
      <w:r w:rsidR="00716986">
        <w:rPr>
          <w:rFonts w:ascii="Times New Roman" w:hAnsi="Times New Roman" w:cs="Times New Roman"/>
          <w:sz w:val="24"/>
          <w:szCs w:val="24"/>
        </w:rPr>
        <w:t xml:space="preserve"> в приложении №2</w:t>
      </w:r>
    </w:p>
    <w:p w:rsidR="00530883" w:rsidRDefault="00460C86"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После написания сочинения по выделенным критериям </w:t>
      </w:r>
      <w:r w:rsidR="004613BE">
        <w:rPr>
          <w:rFonts w:ascii="Times New Roman" w:hAnsi="Times New Roman" w:cs="Times New Roman"/>
          <w:sz w:val="24"/>
          <w:szCs w:val="24"/>
        </w:rPr>
        <w:t xml:space="preserve"> девочка поставила себе 8 баллов. </w:t>
      </w:r>
      <w:r w:rsidR="00B73CAF">
        <w:rPr>
          <w:rFonts w:ascii="Times New Roman" w:hAnsi="Times New Roman" w:cs="Times New Roman"/>
          <w:sz w:val="24"/>
          <w:szCs w:val="24"/>
        </w:rPr>
        <w:t xml:space="preserve">Конечно, стремление соответствовать  заданным критериям  сделало ее работу не совсем «искренней», но разница в примерах очень велика. </w:t>
      </w:r>
    </w:p>
    <w:p w:rsidR="0064027B" w:rsidRDefault="00530883" w:rsidP="00C172DB">
      <w:pPr>
        <w:spacing w:line="360" w:lineRule="auto"/>
        <w:ind w:firstLine="708"/>
        <w:rPr>
          <w:rFonts w:ascii="Times New Roman" w:hAnsi="Times New Roman" w:cs="Times New Roman"/>
          <w:sz w:val="24"/>
          <w:szCs w:val="24"/>
        </w:rPr>
      </w:pPr>
      <w:r w:rsidRPr="00530883">
        <w:rPr>
          <w:rFonts w:ascii="Times New Roman" w:hAnsi="Times New Roman" w:cs="Times New Roman"/>
          <w:sz w:val="24"/>
          <w:szCs w:val="24"/>
        </w:rPr>
        <w:t>Заметим,</w:t>
      </w:r>
      <w:r>
        <w:rPr>
          <w:rFonts w:ascii="Times New Roman" w:hAnsi="Times New Roman" w:cs="Times New Roman"/>
          <w:sz w:val="24"/>
          <w:szCs w:val="24"/>
        </w:rPr>
        <w:t xml:space="preserve"> что сознательно никакого плана для сочинения не предлагалось: работа с планом представляет собой чаще всего в лучшем случае диктовку пунктов с обсуждением, в худшем – просто запись плана. </w:t>
      </w:r>
      <w:r>
        <w:rPr>
          <w:rFonts w:ascii="Times New Roman" w:hAnsi="Times New Roman" w:cs="Times New Roman"/>
          <w:b/>
          <w:sz w:val="24"/>
          <w:szCs w:val="24"/>
        </w:rPr>
        <w:t xml:space="preserve"> </w:t>
      </w:r>
      <w:r w:rsidR="004613BE" w:rsidRPr="00530883">
        <w:rPr>
          <w:rFonts w:ascii="Times New Roman" w:hAnsi="Times New Roman" w:cs="Times New Roman"/>
          <w:b/>
          <w:sz w:val="24"/>
          <w:szCs w:val="24"/>
        </w:rPr>
        <w:t xml:space="preserve">Работа </w:t>
      </w:r>
      <w:r w:rsidR="00460C86">
        <w:rPr>
          <w:rFonts w:ascii="Times New Roman" w:hAnsi="Times New Roman" w:cs="Times New Roman"/>
          <w:b/>
          <w:sz w:val="24"/>
          <w:szCs w:val="24"/>
        </w:rPr>
        <w:t xml:space="preserve">по </w:t>
      </w:r>
      <w:r w:rsidR="004613BE" w:rsidRPr="00530883">
        <w:rPr>
          <w:rFonts w:ascii="Times New Roman" w:hAnsi="Times New Roman" w:cs="Times New Roman"/>
          <w:b/>
          <w:sz w:val="24"/>
          <w:szCs w:val="24"/>
        </w:rPr>
        <w:t>критериям</w:t>
      </w:r>
      <w:r w:rsidR="004613BE">
        <w:rPr>
          <w:rFonts w:ascii="Times New Roman" w:hAnsi="Times New Roman" w:cs="Times New Roman"/>
          <w:sz w:val="24"/>
          <w:szCs w:val="24"/>
        </w:rPr>
        <w:t xml:space="preserve"> отличается от работы по  предложенному учителем или составленному совместно на уроке плану сочинения тем, что носит индивидуальный характер. </w:t>
      </w:r>
      <w:r>
        <w:rPr>
          <w:rFonts w:ascii="Times New Roman" w:hAnsi="Times New Roman" w:cs="Times New Roman"/>
          <w:sz w:val="24"/>
          <w:szCs w:val="24"/>
        </w:rPr>
        <w:t xml:space="preserve">Подобный вид работы эффективен. Кроме того, он решил сразу множество задач не только методического характера, но и личностного: каждый ученик выступил в роли редактора собственного текста. Безусловно, интересен факт, что, не умея писать сочинения, дети очень тонко чувствуют, что такое  хорошее сочинение. </w:t>
      </w:r>
      <w:r w:rsidR="004613BE">
        <w:rPr>
          <w:rFonts w:ascii="Times New Roman" w:hAnsi="Times New Roman" w:cs="Times New Roman"/>
          <w:sz w:val="24"/>
          <w:szCs w:val="24"/>
        </w:rPr>
        <w:t>Ученик вправе выбрать, над каким критерием  он работает при написании сочинения.</w:t>
      </w:r>
      <w:r>
        <w:rPr>
          <w:rFonts w:ascii="Times New Roman" w:hAnsi="Times New Roman" w:cs="Times New Roman"/>
          <w:sz w:val="24"/>
          <w:szCs w:val="24"/>
        </w:rPr>
        <w:t xml:space="preserve"> </w:t>
      </w:r>
    </w:p>
    <w:p w:rsidR="0064027B" w:rsidRDefault="00530883"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Замечательно работает этот прием при подготовке к сочинению на лингвистическую тему! Предложим ученикам </w:t>
      </w:r>
      <w:r w:rsidR="001300F1">
        <w:rPr>
          <w:rFonts w:ascii="Times New Roman" w:hAnsi="Times New Roman" w:cs="Times New Roman"/>
          <w:sz w:val="24"/>
          <w:szCs w:val="24"/>
        </w:rPr>
        <w:t xml:space="preserve">переработать </w:t>
      </w:r>
      <w:r>
        <w:rPr>
          <w:rFonts w:ascii="Times New Roman" w:hAnsi="Times New Roman" w:cs="Times New Roman"/>
          <w:sz w:val="24"/>
          <w:szCs w:val="24"/>
        </w:rPr>
        <w:t>критерии оценивания части С</w:t>
      </w:r>
      <w:r w:rsidR="001300F1">
        <w:rPr>
          <w:rFonts w:ascii="Times New Roman" w:hAnsi="Times New Roman" w:cs="Times New Roman"/>
          <w:sz w:val="24"/>
          <w:szCs w:val="24"/>
        </w:rPr>
        <w:t xml:space="preserve"> в требования к </w:t>
      </w:r>
      <w:r w:rsidR="0064027B">
        <w:rPr>
          <w:rFonts w:ascii="Times New Roman" w:hAnsi="Times New Roman" w:cs="Times New Roman"/>
          <w:sz w:val="24"/>
          <w:szCs w:val="24"/>
        </w:rPr>
        <w:t xml:space="preserve">своему </w:t>
      </w:r>
      <w:r w:rsidR="001300F1">
        <w:rPr>
          <w:rFonts w:ascii="Times New Roman" w:hAnsi="Times New Roman" w:cs="Times New Roman"/>
          <w:sz w:val="24"/>
          <w:szCs w:val="24"/>
        </w:rPr>
        <w:t xml:space="preserve">сочинению. Работа полезна во всех отношениях: во-первых, учащиеся запоминают критерии, во-вторых, они их преобразуют под себя. При обсуждении в классе каждое требование к сочинению, конечно, обсуждается. </w:t>
      </w:r>
    </w:p>
    <w:p w:rsidR="009D424B" w:rsidRDefault="0064027B"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В обязательном порядке требуем от учащихся то требование, которое сформулировано другим, внести в список своих другим цветом – это и есть процесс </w:t>
      </w:r>
      <w:r>
        <w:rPr>
          <w:rFonts w:ascii="Times New Roman" w:hAnsi="Times New Roman" w:cs="Times New Roman"/>
          <w:sz w:val="24"/>
          <w:szCs w:val="24"/>
        </w:rPr>
        <w:lastRenderedPageBreak/>
        <w:t xml:space="preserve">обогащения. </w:t>
      </w:r>
      <w:r w:rsidR="001300F1">
        <w:rPr>
          <w:rFonts w:ascii="Times New Roman" w:hAnsi="Times New Roman" w:cs="Times New Roman"/>
          <w:sz w:val="24"/>
          <w:szCs w:val="24"/>
        </w:rPr>
        <w:t>Так обогащаются критерии, заданные к конечному результату.  Присвоение, в хорошем смысле слова, данной информации происходит легко. Ученик ее воспринимает как свою, а не как выданную учителем.</w:t>
      </w:r>
      <w:r w:rsidR="008056C7">
        <w:rPr>
          <w:rFonts w:ascii="Times New Roman" w:hAnsi="Times New Roman" w:cs="Times New Roman"/>
          <w:sz w:val="24"/>
          <w:szCs w:val="24"/>
        </w:rPr>
        <w:t xml:space="preserve"> Более того, если спросить у ученика, что нового он внес в свои критерии, он отвечает, что ничего, несмотря на то, что в его запися</w:t>
      </w:r>
      <w:r w:rsidR="00460C86">
        <w:rPr>
          <w:rFonts w:ascii="Times New Roman" w:hAnsi="Times New Roman" w:cs="Times New Roman"/>
          <w:sz w:val="24"/>
          <w:szCs w:val="24"/>
        </w:rPr>
        <w:t>х присутствует другой цвет. Это</w:t>
      </w:r>
      <w:r w:rsidR="008056C7">
        <w:rPr>
          <w:rFonts w:ascii="Times New Roman" w:hAnsi="Times New Roman" w:cs="Times New Roman"/>
          <w:sz w:val="24"/>
          <w:szCs w:val="24"/>
        </w:rPr>
        <w:t xml:space="preserve"> и говорит о том, что произошло усвоение. </w:t>
      </w:r>
      <w:r w:rsidR="00460C86">
        <w:rPr>
          <w:rFonts w:ascii="Times New Roman" w:hAnsi="Times New Roman" w:cs="Times New Roman"/>
          <w:sz w:val="24"/>
          <w:szCs w:val="24"/>
        </w:rPr>
        <w:t>Пример Требований к сочинению см. в приложении № 3</w:t>
      </w:r>
    </w:p>
    <w:p w:rsidR="00F13785" w:rsidRDefault="001300F1" w:rsidP="00647707">
      <w:pPr>
        <w:spacing w:line="360" w:lineRule="auto"/>
        <w:ind w:firstLine="0"/>
        <w:rPr>
          <w:rFonts w:ascii="Times New Roman" w:hAnsi="Times New Roman" w:cs="Times New Roman"/>
          <w:sz w:val="24"/>
          <w:szCs w:val="24"/>
        </w:rPr>
      </w:pPr>
      <w:r>
        <w:rPr>
          <w:rFonts w:ascii="Times New Roman" w:hAnsi="Times New Roman" w:cs="Times New Roman"/>
          <w:sz w:val="24"/>
          <w:szCs w:val="24"/>
        </w:rPr>
        <w:t>Попросим ребят поработать с критериями, применить их к предложенному тексту (здесь возможности большие: текст может быть как отличный, так и не очень, как свой, так и чужой, как оцениваемый индивидуально, так и коллективно – все диктует задача, поставленная на данном уроке)</w:t>
      </w:r>
      <w:r w:rsidR="00F01959">
        <w:rPr>
          <w:rFonts w:ascii="Times New Roman" w:hAnsi="Times New Roman" w:cs="Times New Roman"/>
          <w:sz w:val="24"/>
          <w:szCs w:val="24"/>
        </w:rPr>
        <w:t xml:space="preserve">. Я предложила ученикам текст, который соответствует критериям. </w:t>
      </w:r>
      <w:r w:rsidR="00647707">
        <w:rPr>
          <w:rFonts w:ascii="Times New Roman" w:hAnsi="Times New Roman" w:cs="Times New Roman"/>
          <w:sz w:val="24"/>
          <w:szCs w:val="24"/>
        </w:rPr>
        <w:t xml:space="preserve">Написан он по фразе А.А. Реформатского </w:t>
      </w:r>
      <w:r w:rsidR="00647707" w:rsidRPr="00647707">
        <w:rPr>
          <w:rFonts w:ascii="Times New Roman" w:hAnsi="Times New Roman" w:cs="Times New Roman"/>
          <w:bCs/>
          <w:iCs/>
          <w:sz w:val="24"/>
          <w:szCs w:val="24"/>
        </w:rPr>
        <w:t>«Золотым фондом для местоимений являются знаменательные слова»</w:t>
      </w:r>
      <w:r w:rsidR="00035362">
        <w:rPr>
          <w:rStyle w:val="ab"/>
          <w:rFonts w:ascii="Times New Roman" w:hAnsi="Times New Roman" w:cs="Times New Roman"/>
          <w:bCs/>
          <w:iCs/>
          <w:sz w:val="24"/>
          <w:szCs w:val="24"/>
        </w:rPr>
        <w:footnoteReference w:id="10"/>
      </w:r>
      <w:r w:rsidR="00647707" w:rsidRPr="00647707">
        <w:rPr>
          <w:rFonts w:ascii="Times New Roman" w:hAnsi="Times New Roman" w:cs="Times New Roman"/>
          <w:bCs/>
          <w:iCs/>
          <w:sz w:val="24"/>
          <w:szCs w:val="24"/>
        </w:rPr>
        <w:t>.</w:t>
      </w:r>
      <w:r w:rsidR="00035362">
        <w:rPr>
          <w:rFonts w:ascii="Times New Roman" w:hAnsi="Times New Roman" w:cs="Times New Roman"/>
          <w:bCs/>
          <w:iCs/>
          <w:sz w:val="24"/>
          <w:szCs w:val="24"/>
        </w:rPr>
        <w:t xml:space="preserve"> </w:t>
      </w:r>
      <w:r w:rsidR="00647707" w:rsidRPr="00F13785">
        <w:rPr>
          <w:rFonts w:ascii="Times New Roman" w:hAnsi="Times New Roman" w:cs="Times New Roman"/>
          <w:bCs/>
          <w:i/>
          <w:iCs/>
          <w:sz w:val="24"/>
          <w:szCs w:val="24"/>
        </w:rPr>
        <w:t xml:space="preserve"> </w:t>
      </w:r>
      <w:r w:rsidR="00647707">
        <w:rPr>
          <w:rFonts w:ascii="Times New Roman" w:hAnsi="Times New Roman" w:cs="Times New Roman"/>
          <w:sz w:val="24"/>
          <w:szCs w:val="24"/>
        </w:rPr>
        <w:t xml:space="preserve"> </w:t>
      </w:r>
      <w:r w:rsidR="00F01959">
        <w:rPr>
          <w:rFonts w:ascii="Times New Roman" w:hAnsi="Times New Roman" w:cs="Times New Roman"/>
          <w:sz w:val="24"/>
          <w:szCs w:val="24"/>
        </w:rPr>
        <w:t xml:space="preserve">Текст едва ли можно было считать сочинением! </w:t>
      </w:r>
    </w:p>
    <w:p w:rsidR="00F13785" w:rsidRPr="00F13785" w:rsidRDefault="00F13785" w:rsidP="00F13785">
      <w:pPr>
        <w:spacing w:line="360" w:lineRule="auto"/>
        <w:ind w:firstLine="708"/>
        <w:rPr>
          <w:rFonts w:ascii="Times New Roman" w:hAnsi="Times New Roman" w:cs="Times New Roman"/>
          <w:sz w:val="24"/>
          <w:szCs w:val="24"/>
        </w:rPr>
      </w:pPr>
      <w:r w:rsidRPr="00F13785">
        <w:rPr>
          <w:rFonts w:ascii="Times New Roman" w:hAnsi="Times New Roman" w:cs="Times New Roman"/>
          <w:bCs/>
          <w:i/>
          <w:iCs/>
          <w:sz w:val="24"/>
          <w:szCs w:val="24"/>
        </w:rPr>
        <w:t>Прав был лингвист  А.А.Реформатский в том, что «Золотым фондом для местоимений являются знаменательные слова». Без их существование местоимений бессмысленно. Обратимся к тексту. </w:t>
      </w:r>
    </w:p>
    <w:p w:rsidR="00F13785" w:rsidRPr="00F13785" w:rsidRDefault="00F13785" w:rsidP="00F13785">
      <w:pPr>
        <w:spacing w:line="360" w:lineRule="auto"/>
        <w:ind w:firstLine="0"/>
        <w:rPr>
          <w:rFonts w:ascii="Times New Roman" w:hAnsi="Times New Roman" w:cs="Times New Roman"/>
          <w:sz w:val="24"/>
          <w:szCs w:val="24"/>
        </w:rPr>
      </w:pPr>
      <w:r w:rsidRPr="00F13785">
        <w:rPr>
          <w:rFonts w:ascii="Times New Roman" w:hAnsi="Times New Roman" w:cs="Times New Roman"/>
          <w:bCs/>
          <w:i/>
          <w:iCs/>
          <w:sz w:val="24"/>
          <w:szCs w:val="24"/>
        </w:rPr>
        <w:tab/>
        <w:t>Так, в тексте употребляется личное местоимение «он», заменяющее существительное.  Местоимение позволяет авторам книги избежать лексического повтора.</w:t>
      </w:r>
    </w:p>
    <w:p w:rsidR="00F13785" w:rsidRPr="00F13785" w:rsidRDefault="00F13785" w:rsidP="00F13785">
      <w:pPr>
        <w:spacing w:line="360" w:lineRule="auto"/>
        <w:ind w:firstLine="0"/>
        <w:rPr>
          <w:rFonts w:ascii="Times New Roman" w:hAnsi="Times New Roman" w:cs="Times New Roman"/>
          <w:sz w:val="24"/>
          <w:szCs w:val="24"/>
        </w:rPr>
      </w:pPr>
      <w:r w:rsidRPr="00F13785">
        <w:rPr>
          <w:rFonts w:ascii="Times New Roman" w:hAnsi="Times New Roman" w:cs="Times New Roman"/>
          <w:bCs/>
          <w:i/>
          <w:iCs/>
          <w:sz w:val="24"/>
          <w:szCs w:val="24"/>
        </w:rPr>
        <w:tab/>
        <w:t>В предложенном тексте нахожу относительное местоимение «которой», используемое для связи частей сложного предложения друг с другом. </w:t>
      </w:r>
    </w:p>
    <w:p w:rsidR="00F13785" w:rsidRPr="00F13785" w:rsidRDefault="00F13785" w:rsidP="00F13785">
      <w:pPr>
        <w:spacing w:line="360" w:lineRule="auto"/>
        <w:ind w:firstLine="0"/>
        <w:rPr>
          <w:rFonts w:ascii="Times New Roman" w:hAnsi="Times New Roman" w:cs="Times New Roman"/>
          <w:sz w:val="24"/>
          <w:szCs w:val="24"/>
        </w:rPr>
      </w:pPr>
      <w:r w:rsidRPr="00F13785">
        <w:rPr>
          <w:rFonts w:ascii="Times New Roman" w:hAnsi="Times New Roman" w:cs="Times New Roman"/>
          <w:bCs/>
          <w:i/>
          <w:iCs/>
          <w:sz w:val="24"/>
          <w:szCs w:val="24"/>
        </w:rPr>
        <w:tab/>
        <w:t>Таким образом, могу сделать вывод, что «…местоименные слова – слова вторичные, слова-заместители... без наличия которых существование местоимений «обесценено».</w:t>
      </w:r>
      <w:r w:rsidRPr="00F13785">
        <w:rPr>
          <w:rFonts w:ascii="Times New Roman" w:hAnsi="Times New Roman" w:cs="Times New Roman"/>
          <w:sz w:val="24"/>
          <w:szCs w:val="24"/>
        </w:rPr>
        <w:t xml:space="preserve"> </w:t>
      </w:r>
    </w:p>
    <w:p w:rsidR="00F13785" w:rsidRDefault="00F01959"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Оценивать чужую работу гораздо приятнее, чем быть в положении оцениваемого! В процессе обсуждения у учащихся родилось то самое внутреннее неудовольствие, которое и заставляет совершенствовать написанное. «Странно, все вроде по критериям, а какое-то не такое сочинение! – так сказала одна ученица, обычная хорошистка. Что значит не такое?  - Пустое, безликое, как будто черновое, словно это скелет. Как исправить ситуацию? – Дополнить критерии! Предложим ученикам разные формы вступлений, основных частей, заключений. </w:t>
      </w:r>
      <w:r w:rsidR="00F13785">
        <w:rPr>
          <w:rFonts w:ascii="Times New Roman" w:hAnsi="Times New Roman" w:cs="Times New Roman"/>
          <w:sz w:val="24"/>
          <w:szCs w:val="24"/>
        </w:rPr>
        <w:t>Вот пример подобных упражнений</w:t>
      </w:r>
      <w:r w:rsidR="00035362">
        <w:rPr>
          <w:rStyle w:val="ab"/>
          <w:rFonts w:ascii="Times New Roman" w:hAnsi="Times New Roman" w:cs="Times New Roman"/>
          <w:sz w:val="24"/>
          <w:szCs w:val="24"/>
        </w:rPr>
        <w:footnoteReference w:id="11"/>
      </w:r>
      <w:r w:rsidR="00F13785">
        <w:rPr>
          <w:rFonts w:ascii="Times New Roman" w:hAnsi="Times New Roman" w:cs="Times New Roman"/>
          <w:sz w:val="24"/>
          <w:szCs w:val="24"/>
        </w:rPr>
        <w:t>.</w:t>
      </w:r>
    </w:p>
    <w:tbl>
      <w:tblPr>
        <w:tblStyle w:val="a6"/>
        <w:tblW w:w="0" w:type="auto"/>
        <w:tblLook w:val="04A0"/>
      </w:tblPr>
      <w:tblGrid>
        <w:gridCol w:w="3794"/>
        <w:gridCol w:w="5777"/>
      </w:tblGrid>
      <w:tr w:rsidR="00F13785" w:rsidTr="00F13785">
        <w:tc>
          <w:tcPr>
            <w:tcW w:w="3794" w:type="dxa"/>
          </w:tcPr>
          <w:p w:rsidR="00F13785" w:rsidRPr="00F13785" w:rsidRDefault="00F13785" w:rsidP="00F13785">
            <w:pPr>
              <w:spacing w:line="360" w:lineRule="auto"/>
              <w:ind w:firstLine="0"/>
              <w:rPr>
                <w:rFonts w:ascii="Times New Roman" w:hAnsi="Times New Roman" w:cs="Times New Roman"/>
                <w:sz w:val="24"/>
                <w:szCs w:val="24"/>
              </w:rPr>
            </w:pPr>
            <w:r w:rsidRPr="00F13785">
              <w:rPr>
                <w:rFonts w:ascii="Times New Roman" w:hAnsi="Times New Roman" w:cs="Times New Roman"/>
                <w:bCs/>
                <w:i/>
                <w:iCs/>
                <w:sz w:val="24"/>
                <w:szCs w:val="24"/>
              </w:rPr>
              <w:t xml:space="preserve">К.Г.Паустовский сказал: "Нет ничего такого в жизни и в нашем </w:t>
            </w:r>
            <w:r w:rsidRPr="00F13785">
              <w:rPr>
                <w:rFonts w:ascii="Times New Roman" w:hAnsi="Times New Roman" w:cs="Times New Roman"/>
                <w:bCs/>
                <w:i/>
                <w:iCs/>
                <w:sz w:val="24"/>
                <w:szCs w:val="24"/>
              </w:rPr>
              <w:lastRenderedPageBreak/>
              <w:t>сознании, чего нельзя было бы передать русским словом". Я полностью согласен с автором.</w:t>
            </w:r>
            <w:r w:rsidRPr="00F13785">
              <w:rPr>
                <w:rFonts w:ascii="Times New Roman" w:hAnsi="Times New Roman" w:cs="Times New Roman"/>
                <w:sz w:val="24"/>
                <w:szCs w:val="24"/>
              </w:rPr>
              <w:t xml:space="preserve"> </w:t>
            </w:r>
          </w:p>
          <w:p w:rsidR="00F13785" w:rsidRDefault="00F13785" w:rsidP="00C172DB">
            <w:pPr>
              <w:spacing w:line="360" w:lineRule="auto"/>
              <w:ind w:firstLine="0"/>
              <w:rPr>
                <w:rFonts w:ascii="Times New Roman" w:hAnsi="Times New Roman" w:cs="Times New Roman"/>
                <w:sz w:val="24"/>
                <w:szCs w:val="24"/>
              </w:rPr>
            </w:pPr>
          </w:p>
        </w:tc>
        <w:tc>
          <w:tcPr>
            <w:tcW w:w="5777" w:type="dxa"/>
          </w:tcPr>
          <w:p w:rsidR="00F13785" w:rsidRPr="00F13785" w:rsidRDefault="00F13785" w:rsidP="00C172DB">
            <w:pPr>
              <w:spacing w:line="360" w:lineRule="auto"/>
              <w:ind w:firstLine="0"/>
              <w:rPr>
                <w:rFonts w:ascii="Times New Roman" w:hAnsi="Times New Roman" w:cs="Times New Roman"/>
                <w:i/>
                <w:sz w:val="24"/>
                <w:szCs w:val="24"/>
              </w:rPr>
            </w:pPr>
            <w:r w:rsidRPr="00F13785">
              <w:rPr>
                <w:rFonts w:ascii="Times New Roman" w:hAnsi="Times New Roman" w:cs="Times New Roman"/>
                <w:bCs/>
                <w:i/>
                <w:sz w:val="24"/>
                <w:szCs w:val="24"/>
              </w:rPr>
              <w:lastRenderedPageBreak/>
              <w:t>Слово</w:t>
            </w:r>
            <w:r w:rsidRPr="00F13785">
              <w:rPr>
                <w:rFonts w:ascii="Times New Roman" w:hAnsi="Times New Roman" w:cs="Times New Roman"/>
                <w:bCs/>
                <w:i/>
                <w:iCs/>
                <w:sz w:val="24"/>
                <w:szCs w:val="24"/>
              </w:rPr>
              <w:t xml:space="preserve">– одно из чудес, с помощью которого люди передают тончайшие оттенки мыслей. Великий </w:t>
            </w:r>
            <w:r w:rsidRPr="00F13785">
              <w:rPr>
                <w:rFonts w:ascii="Times New Roman" w:hAnsi="Times New Roman" w:cs="Times New Roman"/>
                <w:bCs/>
                <w:i/>
                <w:iCs/>
                <w:sz w:val="24"/>
                <w:szCs w:val="24"/>
              </w:rPr>
              <w:lastRenderedPageBreak/>
              <w:t xml:space="preserve">русский писатель К.Паустовский утверждал, что русским словом можно не только назвать предметы, явления и действия, но и выразить идеи, мысли, чувства. Не могу не согласиться с мнением автора высказывания. </w:t>
            </w:r>
            <w:r w:rsidRPr="00F13785">
              <w:rPr>
                <w:rFonts w:ascii="Times New Roman" w:hAnsi="Times New Roman" w:cs="Times New Roman"/>
                <w:bCs/>
                <w:i/>
                <w:sz w:val="24"/>
                <w:szCs w:val="24"/>
              </w:rPr>
              <w:t xml:space="preserve">Русский язык обладает богатейшими возможностями для передачи многообразия окружающего мира.  </w:t>
            </w:r>
            <w:r w:rsidRPr="00F13785">
              <w:rPr>
                <w:rFonts w:ascii="Times New Roman" w:hAnsi="Times New Roman" w:cs="Times New Roman"/>
                <w:bCs/>
                <w:i/>
                <w:iCs/>
                <w:sz w:val="24"/>
                <w:szCs w:val="24"/>
              </w:rPr>
              <w:t>Эту мысль можно доказать на примере  текста…</w:t>
            </w:r>
            <w:r w:rsidRPr="00F13785">
              <w:rPr>
                <w:rFonts w:ascii="Times New Roman" w:hAnsi="Times New Roman" w:cs="Times New Roman"/>
                <w:i/>
                <w:sz w:val="24"/>
                <w:szCs w:val="24"/>
              </w:rPr>
              <w:t xml:space="preserve"> </w:t>
            </w:r>
          </w:p>
        </w:tc>
      </w:tr>
      <w:tr w:rsidR="00F13785" w:rsidTr="00F13785">
        <w:tc>
          <w:tcPr>
            <w:tcW w:w="3794" w:type="dxa"/>
          </w:tcPr>
          <w:p w:rsidR="00F13785" w:rsidRPr="00F13785" w:rsidRDefault="00F13785" w:rsidP="00F13785">
            <w:pPr>
              <w:spacing w:line="360" w:lineRule="auto"/>
              <w:ind w:firstLine="0"/>
              <w:rPr>
                <w:rFonts w:ascii="Times New Roman" w:hAnsi="Times New Roman" w:cs="Times New Roman"/>
                <w:sz w:val="24"/>
                <w:szCs w:val="24"/>
              </w:rPr>
            </w:pPr>
            <w:r w:rsidRPr="00F13785">
              <w:rPr>
                <w:rFonts w:ascii="Times New Roman" w:hAnsi="Times New Roman" w:cs="Times New Roman"/>
                <w:bCs/>
                <w:i/>
                <w:iCs/>
                <w:sz w:val="24"/>
                <w:szCs w:val="24"/>
              </w:rPr>
              <w:lastRenderedPageBreak/>
              <w:t xml:space="preserve">Для доказательства этого утверждения приведу в пример предложение  44, где автор использует слова – синонимы для уточнения своей мысли. </w:t>
            </w:r>
          </w:p>
          <w:p w:rsidR="00F13785" w:rsidRDefault="00F13785" w:rsidP="00C172DB">
            <w:pPr>
              <w:spacing w:line="360" w:lineRule="auto"/>
              <w:ind w:firstLine="0"/>
              <w:rPr>
                <w:rFonts w:ascii="Times New Roman" w:hAnsi="Times New Roman" w:cs="Times New Roman"/>
                <w:sz w:val="24"/>
                <w:szCs w:val="24"/>
              </w:rPr>
            </w:pPr>
          </w:p>
        </w:tc>
        <w:tc>
          <w:tcPr>
            <w:tcW w:w="5777" w:type="dxa"/>
          </w:tcPr>
          <w:p w:rsidR="00F13785" w:rsidRDefault="00F13785" w:rsidP="00C172DB">
            <w:pPr>
              <w:spacing w:line="360" w:lineRule="auto"/>
              <w:ind w:firstLine="0"/>
              <w:rPr>
                <w:rFonts w:ascii="Times New Roman" w:hAnsi="Times New Roman" w:cs="Times New Roman"/>
                <w:sz w:val="24"/>
                <w:szCs w:val="24"/>
              </w:rPr>
            </w:pPr>
            <w:r w:rsidRPr="00F13785">
              <w:rPr>
                <w:rFonts w:ascii="Times New Roman" w:hAnsi="Times New Roman" w:cs="Times New Roman"/>
                <w:bCs/>
                <w:i/>
                <w:iCs/>
                <w:sz w:val="24"/>
                <w:szCs w:val="24"/>
              </w:rPr>
              <w:t>Богатство любого языка определяется прежде всего богатством словаря.  Важным источником обогащения речи служит синонимия. Наш язык очень богат синонимами — словами, имеющими общее значение и различающимися дополнительными оттенками или стилистической окраской. Синонимы привлекают пишущего или говорящего тем, что они позволяют с предельной точностью выразить мысль. Так, описывая чувства Анны Федотовны, автор использует в предложении № 44  синонимы "горечь и обида", в предложении № 33  - "разговор обеспокоил, удивил, обидел", которые помогают писателю более полно и многогранно раскрыть душевное состояние своей героини.</w:t>
            </w:r>
            <w:r w:rsidRPr="00F13785">
              <w:rPr>
                <w:rFonts w:ascii="Times New Roman" w:hAnsi="Times New Roman" w:cs="Times New Roman"/>
                <w:sz w:val="24"/>
                <w:szCs w:val="24"/>
              </w:rPr>
              <w:t xml:space="preserve"> </w:t>
            </w:r>
          </w:p>
        </w:tc>
      </w:tr>
      <w:tr w:rsidR="00F13785" w:rsidTr="00F13785">
        <w:tc>
          <w:tcPr>
            <w:tcW w:w="3794" w:type="dxa"/>
          </w:tcPr>
          <w:p w:rsidR="00F13785" w:rsidRPr="00F13785" w:rsidRDefault="00F13785" w:rsidP="00F13785">
            <w:pPr>
              <w:spacing w:line="360" w:lineRule="auto"/>
              <w:ind w:firstLine="0"/>
              <w:rPr>
                <w:rFonts w:ascii="Times New Roman" w:hAnsi="Times New Roman" w:cs="Times New Roman"/>
                <w:sz w:val="24"/>
                <w:szCs w:val="24"/>
              </w:rPr>
            </w:pPr>
            <w:r w:rsidRPr="00F13785">
              <w:rPr>
                <w:rFonts w:ascii="Times New Roman" w:hAnsi="Times New Roman" w:cs="Times New Roman"/>
                <w:bCs/>
                <w:i/>
                <w:iCs/>
                <w:sz w:val="24"/>
                <w:szCs w:val="24"/>
              </w:rPr>
              <w:t xml:space="preserve">Передать различные оттенки мысли автору помогают суффиксы. В слове «Танечка» (предложение 1) используется суффикс –ечк-. </w:t>
            </w:r>
          </w:p>
          <w:p w:rsidR="00F13785" w:rsidRDefault="00F13785" w:rsidP="00C172DB">
            <w:pPr>
              <w:spacing w:line="360" w:lineRule="auto"/>
              <w:ind w:firstLine="0"/>
              <w:rPr>
                <w:rFonts w:ascii="Times New Roman" w:hAnsi="Times New Roman" w:cs="Times New Roman"/>
                <w:sz w:val="24"/>
                <w:szCs w:val="24"/>
              </w:rPr>
            </w:pPr>
          </w:p>
        </w:tc>
        <w:tc>
          <w:tcPr>
            <w:tcW w:w="5777" w:type="dxa"/>
          </w:tcPr>
          <w:p w:rsidR="00F13785" w:rsidRDefault="00F13785" w:rsidP="00C172DB">
            <w:pPr>
              <w:spacing w:line="360" w:lineRule="auto"/>
              <w:ind w:firstLine="0"/>
              <w:rPr>
                <w:rFonts w:ascii="Times New Roman" w:hAnsi="Times New Roman" w:cs="Times New Roman"/>
                <w:sz w:val="24"/>
                <w:szCs w:val="24"/>
              </w:rPr>
            </w:pPr>
            <w:r w:rsidRPr="00F13785">
              <w:rPr>
                <w:rFonts w:ascii="Times New Roman" w:hAnsi="Times New Roman" w:cs="Times New Roman"/>
                <w:bCs/>
                <w:i/>
                <w:iCs/>
                <w:sz w:val="24"/>
                <w:szCs w:val="24"/>
              </w:rPr>
              <w:t>Русский язык обладает и богатейшими словообразовательными возможностями. Один из наиболее продуктивных способов образования слов - это суффиксальный. Возьмём, к примеру, слово "Танечка" из предложения 1. Оно образовано с помощью уменьшительно-ласкательного суффикса -ечк-, который помогает автору выразить симпатию к героине своего произведения.</w:t>
            </w:r>
            <w:r w:rsidRPr="00F13785">
              <w:rPr>
                <w:rFonts w:ascii="Times New Roman" w:hAnsi="Times New Roman" w:cs="Times New Roman"/>
                <w:sz w:val="24"/>
                <w:szCs w:val="24"/>
              </w:rPr>
              <w:t xml:space="preserve"> </w:t>
            </w:r>
          </w:p>
        </w:tc>
      </w:tr>
      <w:tr w:rsidR="00F13785" w:rsidTr="00F13785">
        <w:tc>
          <w:tcPr>
            <w:tcW w:w="3794" w:type="dxa"/>
          </w:tcPr>
          <w:p w:rsidR="00F13785" w:rsidRPr="00F13785" w:rsidRDefault="00F13785" w:rsidP="00F13785">
            <w:pPr>
              <w:spacing w:line="360" w:lineRule="auto"/>
              <w:ind w:firstLine="0"/>
              <w:rPr>
                <w:rFonts w:ascii="Times New Roman" w:hAnsi="Times New Roman" w:cs="Times New Roman"/>
                <w:bCs/>
                <w:i/>
                <w:iCs/>
                <w:sz w:val="24"/>
                <w:szCs w:val="24"/>
              </w:rPr>
            </w:pPr>
            <w:r w:rsidRPr="00F13785">
              <w:rPr>
                <w:rFonts w:ascii="Times New Roman" w:hAnsi="Times New Roman" w:cs="Times New Roman"/>
                <w:b/>
                <w:bCs/>
                <w:i/>
                <w:iCs/>
                <w:sz w:val="24"/>
                <w:szCs w:val="24"/>
              </w:rPr>
              <w:t xml:space="preserve">  </w:t>
            </w:r>
            <w:r w:rsidRPr="00F13785">
              <w:rPr>
                <w:rFonts w:ascii="Times New Roman" w:hAnsi="Times New Roman" w:cs="Times New Roman"/>
                <w:bCs/>
                <w:i/>
                <w:iCs/>
                <w:sz w:val="24"/>
                <w:szCs w:val="24"/>
              </w:rPr>
              <w:t xml:space="preserve">Таким образом, русским словом можно не только назвать предметы, явления и действия, но и выразить чувства – все, что </w:t>
            </w:r>
            <w:r w:rsidRPr="00F13785">
              <w:rPr>
                <w:rFonts w:ascii="Times New Roman" w:hAnsi="Times New Roman" w:cs="Times New Roman"/>
                <w:bCs/>
                <w:i/>
                <w:iCs/>
                <w:sz w:val="24"/>
                <w:szCs w:val="24"/>
              </w:rPr>
              <w:lastRenderedPageBreak/>
              <w:t>существует в окружающем мире.</w:t>
            </w:r>
          </w:p>
        </w:tc>
        <w:tc>
          <w:tcPr>
            <w:tcW w:w="5777" w:type="dxa"/>
          </w:tcPr>
          <w:p w:rsidR="00F13785" w:rsidRPr="00F13785" w:rsidRDefault="00F13785" w:rsidP="00F13785">
            <w:pPr>
              <w:spacing w:line="360" w:lineRule="auto"/>
              <w:ind w:firstLine="0"/>
              <w:rPr>
                <w:rFonts w:ascii="Times New Roman" w:hAnsi="Times New Roman" w:cs="Times New Roman"/>
                <w:bCs/>
                <w:i/>
                <w:iCs/>
                <w:sz w:val="24"/>
                <w:szCs w:val="24"/>
              </w:rPr>
            </w:pPr>
            <w:r w:rsidRPr="00F13785">
              <w:rPr>
                <w:rFonts w:ascii="Times New Roman" w:hAnsi="Times New Roman" w:cs="Times New Roman"/>
                <w:bCs/>
                <w:i/>
                <w:iCs/>
                <w:sz w:val="24"/>
                <w:szCs w:val="24"/>
              </w:rPr>
              <w:lastRenderedPageBreak/>
              <w:t xml:space="preserve">Да… Чем больше я вчитываюсь в высказывание Паустовского, тем больше открывается глубина мысли! Действительно, именно слова наиболее точно, ясно и образно выражают самые сложные </w:t>
            </w:r>
            <w:r w:rsidRPr="00F13785">
              <w:rPr>
                <w:rFonts w:ascii="Times New Roman" w:hAnsi="Times New Roman" w:cs="Times New Roman"/>
                <w:bCs/>
                <w:i/>
                <w:iCs/>
                <w:sz w:val="24"/>
                <w:szCs w:val="24"/>
              </w:rPr>
              <w:lastRenderedPageBreak/>
              <w:t xml:space="preserve">мысли и чувства людей, всё многообразие окружающего мира. </w:t>
            </w:r>
          </w:p>
        </w:tc>
      </w:tr>
    </w:tbl>
    <w:p w:rsidR="00F13785" w:rsidRDefault="00F13785" w:rsidP="00C172DB">
      <w:pPr>
        <w:spacing w:line="360" w:lineRule="auto"/>
        <w:ind w:firstLine="708"/>
        <w:rPr>
          <w:rFonts w:ascii="Times New Roman" w:hAnsi="Times New Roman" w:cs="Times New Roman"/>
          <w:sz w:val="24"/>
          <w:szCs w:val="24"/>
        </w:rPr>
      </w:pPr>
    </w:p>
    <w:p w:rsidR="00F01959" w:rsidRDefault="00F01959" w:rsidP="00035362">
      <w:pPr>
        <w:spacing w:line="360" w:lineRule="auto"/>
        <w:ind w:firstLine="708"/>
        <w:rPr>
          <w:rFonts w:ascii="Times New Roman" w:hAnsi="Times New Roman" w:cs="Times New Roman"/>
          <w:sz w:val="24"/>
          <w:szCs w:val="24"/>
        </w:rPr>
      </w:pPr>
      <w:r>
        <w:rPr>
          <w:rFonts w:ascii="Times New Roman" w:hAnsi="Times New Roman" w:cs="Times New Roman"/>
          <w:sz w:val="24"/>
          <w:szCs w:val="24"/>
        </w:rPr>
        <w:t>В процессе интенсивной аналитической работы с безошибочным чутьем ребята формулируют и новые критерии.</w:t>
      </w:r>
      <w:r w:rsidR="00F13785">
        <w:rPr>
          <w:rFonts w:ascii="Times New Roman" w:hAnsi="Times New Roman" w:cs="Times New Roman"/>
          <w:sz w:val="24"/>
          <w:szCs w:val="24"/>
        </w:rPr>
        <w:t xml:space="preserve"> Они говорят </w:t>
      </w:r>
      <w:r w:rsidR="00035362">
        <w:rPr>
          <w:rFonts w:ascii="Times New Roman" w:hAnsi="Times New Roman" w:cs="Times New Roman"/>
          <w:sz w:val="24"/>
          <w:szCs w:val="24"/>
        </w:rPr>
        <w:t xml:space="preserve">о необходимости </w:t>
      </w:r>
      <w:r w:rsidR="00F13785">
        <w:rPr>
          <w:rFonts w:ascii="Times New Roman" w:hAnsi="Times New Roman" w:cs="Times New Roman"/>
          <w:sz w:val="24"/>
          <w:szCs w:val="24"/>
        </w:rPr>
        <w:t xml:space="preserve"> перво</w:t>
      </w:r>
      <w:r w:rsidR="00035362">
        <w:rPr>
          <w:rFonts w:ascii="Times New Roman" w:hAnsi="Times New Roman" w:cs="Times New Roman"/>
          <w:sz w:val="24"/>
          <w:szCs w:val="24"/>
        </w:rPr>
        <w:t>го</w:t>
      </w:r>
      <w:r w:rsidR="00F13785">
        <w:rPr>
          <w:rFonts w:ascii="Times New Roman" w:hAnsi="Times New Roman" w:cs="Times New Roman"/>
          <w:sz w:val="24"/>
          <w:szCs w:val="24"/>
        </w:rPr>
        <w:t xml:space="preserve"> «вступительно</w:t>
      </w:r>
      <w:r w:rsidR="00035362">
        <w:rPr>
          <w:rFonts w:ascii="Times New Roman" w:hAnsi="Times New Roman" w:cs="Times New Roman"/>
          <w:sz w:val="24"/>
          <w:szCs w:val="24"/>
        </w:rPr>
        <w:t>го</w:t>
      </w:r>
      <w:r w:rsidR="00F13785">
        <w:rPr>
          <w:rFonts w:ascii="Times New Roman" w:hAnsi="Times New Roman" w:cs="Times New Roman"/>
          <w:sz w:val="24"/>
          <w:szCs w:val="24"/>
        </w:rPr>
        <w:t xml:space="preserve"> предложени</w:t>
      </w:r>
      <w:r w:rsidR="00035362">
        <w:rPr>
          <w:rFonts w:ascii="Times New Roman" w:hAnsi="Times New Roman" w:cs="Times New Roman"/>
          <w:sz w:val="24"/>
          <w:szCs w:val="24"/>
        </w:rPr>
        <w:t>я</w:t>
      </w:r>
      <w:r w:rsidR="00F13785">
        <w:rPr>
          <w:rFonts w:ascii="Times New Roman" w:hAnsi="Times New Roman" w:cs="Times New Roman"/>
          <w:sz w:val="24"/>
          <w:szCs w:val="24"/>
        </w:rPr>
        <w:t xml:space="preserve">», и о «переходных мостиках», и о том, что термин не только назван, но и раскрыт, прокомментирован, </w:t>
      </w:r>
      <w:r>
        <w:rPr>
          <w:rFonts w:ascii="Times New Roman" w:hAnsi="Times New Roman" w:cs="Times New Roman"/>
          <w:sz w:val="24"/>
          <w:szCs w:val="24"/>
        </w:rPr>
        <w:t xml:space="preserve"> </w:t>
      </w:r>
      <w:r w:rsidR="00F13785">
        <w:rPr>
          <w:rFonts w:ascii="Times New Roman" w:hAnsi="Times New Roman" w:cs="Times New Roman"/>
          <w:sz w:val="24"/>
          <w:szCs w:val="24"/>
        </w:rPr>
        <w:t xml:space="preserve">о кольцевой композиции, о авторском отношении…  - всем том, что не заложено в критериях, но из «скелета» сделает сочинение. </w:t>
      </w:r>
      <w:r>
        <w:rPr>
          <w:rFonts w:ascii="Times New Roman" w:hAnsi="Times New Roman" w:cs="Times New Roman"/>
          <w:sz w:val="24"/>
          <w:szCs w:val="24"/>
        </w:rPr>
        <w:t xml:space="preserve">Дальше – дело техники: «Попробуйте написать так, чтобы получить максимум!» </w:t>
      </w:r>
      <w:r w:rsidR="00035362">
        <w:rPr>
          <w:rFonts w:ascii="Times New Roman" w:hAnsi="Times New Roman" w:cs="Times New Roman"/>
          <w:sz w:val="24"/>
          <w:szCs w:val="24"/>
        </w:rPr>
        <w:t xml:space="preserve">Данное упражнение укладывается  в деятельностную парадигму. Каждый ученик </w:t>
      </w:r>
      <w:r>
        <w:rPr>
          <w:rFonts w:ascii="Times New Roman" w:hAnsi="Times New Roman" w:cs="Times New Roman"/>
          <w:sz w:val="24"/>
          <w:szCs w:val="24"/>
        </w:rPr>
        <w:t xml:space="preserve"> стал соавтором требований к творческой работе. Замечательно здесь работает и психологический аспект: я сам выдвинул требования, нелепо им не соответствовать! </w:t>
      </w:r>
    </w:p>
    <w:p w:rsidR="004701A9" w:rsidRDefault="001F21A3" w:rsidP="004701A9">
      <w:pPr>
        <w:spacing w:line="360" w:lineRule="auto"/>
        <w:ind w:firstLine="708"/>
        <w:jc w:val="right"/>
        <w:rPr>
          <w:rFonts w:ascii="Times New Roman" w:hAnsi="Times New Roman" w:cs="Times New Roman"/>
          <w:sz w:val="24"/>
          <w:szCs w:val="24"/>
        </w:rPr>
      </w:pPr>
      <w:r>
        <w:rPr>
          <w:rFonts w:ascii="Times New Roman" w:hAnsi="Times New Roman" w:cs="Times New Roman"/>
          <w:sz w:val="24"/>
          <w:szCs w:val="24"/>
        </w:rPr>
        <w:t>ТРЕНИРУЕМСЯ…</w:t>
      </w:r>
    </w:p>
    <w:p w:rsidR="004613BE" w:rsidRDefault="004701A9"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Без чего не бывает сочинения?  Ответ на этот вопрос мы получили. </w:t>
      </w:r>
      <w:r w:rsidR="004613BE">
        <w:rPr>
          <w:rFonts w:ascii="Times New Roman" w:hAnsi="Times New Roman" w:cs="Times New Roman"/>
          <w:sz w:val="24"/>
          <w:szCs w:val="24"/>
        </w:rPr>
        <w:t xml:space="preserve">Над каждой обязательной, с точки зрения учащихся, составляющей сочинения можно и нужно поработать отдельно. </w:t>
      </w:r>
      <w:r w:rsidR="00841B62">
        <w:rPr>
          <w:rFonts w:ascii="Times New Roman" w:hAnsi="Times New Roman" w:cs="Times New Roman"/>
          <w:sz w:val="24"/>
          <w:szCs w:val="24"/>
        </w:rPr>
        <w:t xml:space="preserve">Разговор </w:t>
      </w:r>
      <w:r w:rsidR="00841B62" w:rsidRPr="00841B62">
        <w:rPr>
          <w:rFonts w:ascii="Times New Roman" w:hAnsi="Times New Roman" w:cs="Times New Roman"/>
          <w:b/>
          <w:sz w:val="24"/>
          <w:szCs w:val="24"/>
        </w:rPr>
        <w:t>о теме и основной мысли</w:t>
      </w:r>
      <w:r w:rsidR="00841B62">
        <w:rPr>
          <w:rFonts w:ascii="Times New Roman" w:hAnsi="Times New Roman" w:cs="Times New Roman"/>
          <w:sz w:val="24"/>
          <w:szCs w:val="24"/>
        </w:rPr>
        <w:t xml:space="preserve"> можно подкрепить таким упражнением: </w:t>
      </w:r>
      <w:r w:rsidR="004613BE">
        <w:rPr>
          <w:rFonts w:ascii="Times New Roman" w:hAnsi="Times New Roman" w:cs="Times New Roman"/>
          <w:sz w:val="24"/>
          <w:szCs w:val="24"/>
        </w:rPr>
        <w:t>заполнить недостающие графы в таблице. Вот пример подобного упражнения: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90"/>
        <w:gridCol w:w="3190"/>
        <w:gridCol w:w="3191"/>
      </w:tblGrid>
      <w:tr w:rsidR="004613BE" w:rsidRPr="00EF077D">
        <w:tc>
          <w:tcPr>
            <w:tcW w:w="3190" w:type="dxa"/>
          </w:tcPr>
          <w:p w:rsidR="004613BE" w:rsidRPr="00EF077D" w:rsidRDefault="004613BE" w:rsidP="00175D94">
            <w:pPr>
              <w:spacing w:line="276" w:lineRule="auto"/>
              <w:ind w:firstLine="0"/>
              <w:rPr>
                <w:rFonts w:ascii="Times New Roman" w:hAnsi="Times New Roman" w:cs="Times New Roman"/>
                <w:sz w:val="24"/>
                <w:szCs w:val="24"/>
              </w:rPr>
            </w:pPr>
            <w:r w:rsidRPr="00EF077D">
              <w:rPr>
                <w:rFonts w:ascii="Times New Roman" w:hAnsi="Times New Roman" w:cs="Times New Roman"/>
                <w:sz w:val="24"/>
                <w:szCs w:val="24"/>
              </w:rPr>
              <w:t xml:space="preserve">Тема сочинения </w:t>
            </w:r>
          </w:p>
        </w:tc>
        <w:tc>
          <w:tcPr>
            <w:tcW w:w="3190" w:type="dxa"/>
          </w:tcPr>
          <w:p w:rsidR="004613BE" w:rsidRPr="00EF077D" w:rsidRDefault="004613BE" w:rsidP="00175D94">
            <w:pPr>
              <w:spacing w:line="276" w:lineRule="auto"/>
              <w:ind w:firstLine="0"/>
              <w:rPr>
                <w:rFonts w:ascii="Times New Roman" w:hAnsi="Times New Roman" w:cs="Times New Roman"/>
                <w:sz w:val="24"/>
                <w:szCs w:val="24"/>
              </w:rPr>
            </w:pPr>
            <w:r w:rsidRPr="00EF077D">
              <w:rPr>
                <w:rFonts w:ascii="Times New Roman" w:hAnsi="Times New Roman" w:cs="Times New Roman"/>
                <w:sz w:val="24"/>
                <w:szCs w:val="24"/>
              </w:rPr>
              <w:t>Вопрос к теме</w:t>
            </w:r>
          </w:p>
        </w:tc>
        <w:tc>
          <w:tcPr>
            <w:tcW w:w="3191" w:type="dxa"/>
          </w:tcPr>
          <w:p w:rsidR="004613BE" w:rsidRPr="00EF077D" w:rsidRDefault="004613BE" w:rsidP="00175D94">
            <w:pPr>
              <w:spacing w:line="276" w:lineRule="auto"/>
              <w:ind w:firstLine="0"/>
              <w:rPr>
                <w:rFonts w:ascii="Times New Roman" w:hAnsi="Times New Roman" w:cs="Times New Roman"/>
                <w:sz w:val="24"/>
                <w:szCs w:val="24"/>
              </w:rPr>
            </w:pPr>
            <w:r w:rsidRPr="00EF077D">
              <w:rPr>
                <w:rFonts w:ascii="Times New Roman" w:hAnsi="Times New Roman" w:cs="Times New Roman"/>
                <w:sz w:val="24"/>
                <w:szCs w:val="24"/>
              </w:rPr>
              <w:t>Ответ на вопрос</w:t>
            </w:r>
          </w:p>
        </w:tc>
      </w:tr>
      <w:tr w:rsidR="004613BE" w:rsidRPr="00EF077D">
        <w:tc>
          <w:tcPr>
            <w:tcW w:w="3190" w:type="dxa"/>
          </w:tcPr>
          <w:p w:rsidR="004613BE" w:rsidRPr="00EF077D" w:rsidRDefault="004613BE" w:rsidP="00175D94">
            <w:pPr>
              <w:spacing w:line="276" w:lineRule="auto"/>
              <w:ind w:firstLine="0"/>
              <w:rPr>
                <w:rFonts w:ascii="Times New Roman" w:hAnsi="Times New Roman" w:cs="Times New Roman"/>
                <w:sz w:val="24"/>
                <w:szCs w:val="24"/>
              </w:rPr>
            </w:pPr>
            <w:r w:rsidRPr="00EF077D">
              <w:rPr>
                <w:rFonts w:ascii="Times New Roman" w:hAnsi="Times New Roman" w:cs="Times New Roman"/>
                <w:sz w:val="24"/>
                <w:szCs w:val="24"/>
              </w:rPr>
              <w:t>«Выбрать всегда не просто» (по рассказу Гаршина «Сигнал»)</w:t>
            </w:r>
          </w:p>
        </w:tc>
        <w:tc>
          <w:tcPr>
            <w:tcW w:w="3190" w:type="dxa"/>
          </w:tcPr>
          <w:p w:rsidR="004613BE" w:rsidRPr="00EF077D" w:rsidRDefault="004613BE" w:rsidP="00175D94">
            <w:pPr>
              <w:spacing w:line="276" w:lineRule="auto"/>
              <w:ind w:firstLine="0"/>
              <w:rPr>
                <w:rFonts w:ascii="Times New Roman" w:hAnsi="Times New Roman" w:cs="Times New Roman"/>
                <w:sz w:val="24"/>
                <w:szCs w:val="24"/>
              </w:rPr>
            </w:pPr>
            <w:r w:rsidRPr="00EF077D">
              <w:rPr>
                <w:rFonts w:ascii="Times New Roman" w:hAnsi="Times New Roman" w:cs="Times New Roman"/>
                <w:sz w:val="24"/>
                <w:szCs w:val="24"/>
              </w:rPr>
              <w:t>Почему бывает трудно сделать выбор?</w:t>
            </w:r>
          </w:p>
        </w:tc>
        <w:tc>
          <w:tcPr>
            <w:tcW w:w="3191" w:type="dxa"/>
          </w:tcPr>
          <w:p w:rsidR="004613BE" w:rsidRPr="004701A9" w:rsidRDefault="004701A9" w:rsidP="00175D94">
            <w:pPr>
              <w:spacing w:line="276" w:lineRule="auto"/>
              <w:ind w:firstLine="0"/>
              <w:rPr>
                <w:rFonts w:ascii="Times New Roman" w:hAnsi="Times New Roman" w:cs="Times New Roman"/>
                <w:color w:val="FF0000"/>
                <w:sz w:val="24"/>
                <w:szCs w:val="24"/>
              </w:rPr>
            </w:pPr>
            <w:r w:rsidRPr="004701A9">
              <w:rPr>
                <w:rFonts w:ascii="Times New Roman" w:hAnsi="Times New Roman" w:cs="Times New Roman"/>
                <w:color w:val="FF0000"/>
                <w:sz w:val="24"/>
                <w:szCs w:val="24"/>
              </w:rPr>
              <w:t>(ответь 1-2 предложениями)</w:t>
            </w:r>
          </w:p>
        </w:tc>
      </w:tr>
      <w:tr w:rsidR="004613BE" w:rsidRPr="00EF077D">
        <w:tc>
          <w:tcPr>
            <w:tcW w:w="3190" w:type="dxa"/>
          </w:tcPr>
          <w:p w:rsidR="004613BE" w:rsidRPr="00EF077D" w:rsidRDefault="004613BE" w:rsidP="00175D94">
            <w:pPr>
              <w:spacing w:line="276" w:lineRule="auto"/>
              <w:ind w:firstLine="0"/>
              <w:rPr>
                <w:rFonts w:ascii="Times New Roman" w:hAnsi="Times New Roman" w:cs="Times New Roman"/>
                <w:sz w:val="24"/>
                <w:szCs w:val="24"/>
              </w:rPr>
            </w:pPr>
            <w:r w:rsidRPr="00EF077D">
              <w:rPr>
                <w:rFonts w:ascii="Times New Roman" w:hAnsi="Times New Roman" w:cs="Times New Roman"/>
                <w:sz w:val="24"/>
                <w:szCs w:val="24"/>
              </w:rPr>
              <w:t>«Утро, изменившее судьбу» (по рассказу Толстого «После бала»)</w:t>
            </w:r>
          </w:p>
        </w:tc>
        <w:tc>
          <w:tcPr>
            <w:tcW w:w="3190" w:type="dxa"/>
          </w:tcPr>
          <w:p w:rsidR="004613BE" w:rsidRPr="004701A9" w:rsidRDefault="004701A9" w:rsidP="00175D94">
            <w:pPr>
              <w:spacing w:line="276" w:lineRule="auto"/>
              <w:ind w:firstLine="0"/>
              <w:rPr>
                <w:rFonts w:ascii="Times New Roman" w:hAnsi="Times New Roman" w:cs="Times New Roman"/>
                <w:color w:val="FF0000"/>
                <w:sz w:val="24"/>
                <w:szCs w:val="24"/>
              </w:rPr>
            </w:pPr>
            <w:r w:rsidRPr="004701A9">
              <w:rPr>
                <w:rFonts w:ascii="Times New Roman" w:hAnsi="Times New Roman" w:cs="Times New Roman"/>
                <w:color w:val="FF0000"/>
                <w:sz w:val="24"/>
                <w:szCs w:val="24"/>
              </w:rPr>
              <w:t>(сформулируй вопрос)</w:t>
            </w:r>
          </w:p>
        </w:tc>
        <w:tc>
          <w:tcPr>
            <w:tcW w:w="3191" w:type="dxa"/>
          </w:tcPr>
          <w:p w:rsidR="004613BE" w:rsidRPr="00EF077D" w:rsidRDefault="004613BE" w:rsidP="00175D94">
            <w:pPr>
              <w:spacing w:line="276" w:lineRule="auto"/>
              <w:ind w:firstLine="0"/>
              <w:rPr>
                <w:rFonts w:ascii="Times New Roman" w:hAnsi="Times New Roman" w:cs="Times New Roman"/>
                <w:sz w:val="24"/>
                <w:szCs w:val="24"/>
              </w:rPr>
            </w:pPr>
            <w:r w:rsidRPr="00EF077D">
              <w:rPr>
                <w:rFonts w:ascii="Times New Roman" w:hAnsi="Times New Roman" w:cs="Times New Roman"/>
                <w:sz w:val="24"/>
                <w:szCs w:val="24"/>
              </w:rPr>
              <w:t>Случайность может изменить жизнь. Праздник часто бывает лжив.</w:t>
            </w:r>
          </w:p>
        </w:tc>
      </w:tr>
      <w:tr w:rsidR="004613BE" w:rsidRPr="00EF077D">
        <w:tc>
          <w:tcPr>
            <w:tcW w:w="3190" w:type="dxa"/>
          </w:tcPr>
          <w:p w:rsidR="004701A9" w:rsidRDefault="004613BE" w:rsidP="00175D94">
            <w:pPr>
              <w:spacing w:line="276" w:lineRule="auto"/>
              <w:ind w:firstLine="0"/>
              <w:rPr>
                <w:rFonts w:ascii="Times New Roman" w:hAnsi="Times New Roman" w:cs="Times New Roman"/>
                <w:sz w:val="24"/>
                <w:szCs w:val="24"/>
              </w:rPr>
            </w:pPr>
            <w:r w:rsidRPr="00EF077D">
              <w:rPr>
                <w:rFonts w:ascii="Times New Roman" w:hAnsi="Times New Roman" w:cs="Times New Roman"/>
                <w:sz w:val="24"/>
                <w:szCs w:val="24"/>
              </w:rPr>
              <w:t>«……………………..»</w:t>
            </w:r>
          </w:p>
          <w:p w:rsidR="004613BE" w:rsidRPr="004701A9" w:rsidRDefault="004701A9" w:rsidP="00175D94">
            <w:pPr>
              <w:spacing w:line="276" w:lineRule="auto"/>
              <w:ind w:firstLine="0"/>
              <w:rPr>
                <w:rFonts w:ascii="Times New Roman" w:hAnsi="Times New Roman" w:cs="Times New Roman"/>
                <w:color w:val="FF0000"/>
                <w:sz w:val="24"/>
                <w:szCs w:val="24"/>
              </w:rPr>
            </w:pPr>
            <w:r w:rsidRPr="004701A9">
              <w:rPr>
                <w:rFonts w:ascii="Times New Roman" w:hAnsi="Times New Roman" w:cs="Times New Roman"/>
                <w:color w:val="FF0000"/>
                <w:sz w:val="24"/>
                <w:szCs w:val="24"/>
              </w:rPr>
              <w:t>(Сформулируй тему)</w:t>
            </w:r>
          </w:p>
          <w:p w:rsidR="004613BE" w:rsidRPr="00EF077D" w:rsidRDefault="004613BE" w:rsidP="00175D94">
            <w:pPr>
              <w:spacing w:line="276" w:lineRule="auto"/>
              <w:ind w:firstLine="0"/>
              <w:rPr>
                <w:rFonts w:ascii="Times New Roman" w:hAnsi="Times New Roman" w:cs="Times New Roman"/>
                <w:sz w:val="24"/>
                <w:szCs w:val="24"/>
              </w:rPr>
            </w:pPr>
          </w:p>
          <w:p w:rsidR="004613BE" w:rsidRPr="00EF077D" w:rsidRDefault="004613BE" w:rsidP="00175D94">
            <w:pPr>
              <w:spacing w:line="276" w:lineRule="auto"/>
              <w:ind w:firstLine="0"/>
              <w:rPr>
                <w:rFonts w:ascii="Times New Roman" w:hAnsi="Times New Roman" w:cs="Times New Roman"/>
                <w:sz w:val="24"/>
                <w:szCs w:val="24"/>
              </w:rPr>
            </w:pPr>
            <w:r w:rsidRPr="00EF077D">
              <w:rPr>
                <w:rFonts w:ascii="Times New Roman" w:hAnsi="Times New Roman" w:cs="Times New Roman"/>
                <w:sz w:val="24"/>
                <w:szCs w:val="24"/>
              </w:rPr>
              <w:t>(по прочитанному отрывку из романа Закруткина «Матерь человеческая» )</w:t>
            </w:r>
          </w:p>
        </w:tc>
        <w:tc>
          <w:tcPr>
            <w:tcW w:w="3190" w:type="dxa"/>
          </w:tcPr>
          <w:p w:rsidR="004613BE" w:rsidRPr="00EF077D" w:rsidRDefault="004613BE" w:rsidP="00175D94">
            <w:pPr>
              <w:spacing w:line="276" w:lineRule="auto"/>
              <w:ind w:firstLine="0"/>
              <w:rPr>
                <w:rFonts w:ascii="Times New Roman" w:hAnsi="Times New Roman" w:cs="Times New Roman"/>
                <w:sz w:val="24"/>
                <w:szCs w:val="24"/>
              </w:rPr>
            </w:pPr>
            <w:r w:rsidRPr="00EF077D">
              <w:rPr>
                <w:rFonts w:ascii="Times New Roman" w:hAnsi="Times New Roman" w:cs="Times New Roman"/>
                <w:sz w:val="24"/>
                <w:szCs w:val="24"/>
              </w:rPr>
              <w:t>Что сильнее: любовь или ненависть?</w:t>
            </w:r>
          </w:p>
        </w:tc>
        <w:tc>
          <w:tcPr>
            <w:tcW w:w="3191" w:type="dxa"/>
          </w:tcPr>
          <w:p w:rsidR="004613BE" w:rsidRPr="00EF077D" w:rsidRDefault="004613BE" w:rsidP="00175D94">
            <w:pPr>
              <w:spacing w:line="276" w:lineRule="auto"/>
              <w:ind w:firstLine="0"/>
              <w:rPr>
                <w:rFonts w:ascii="Times New Roman" w:hAnsi="Times New Roman" w:cs="Times New Roman"/>
                <w:sz w:val="24"/>
                <w:szCs w:val="24"/>
              </w:rPr>
            </w:pPr>
            <w:r w:rsidRPr="00EF077D">
              <w:rPr>
                <w:rFonts w:ascii="Times New Roman" w:hAnsi="Times New Roman" w:cs="Times New Roman"/>
                <w:sz w:val="24"/>
                <w:szCs w:val="24"/>
              </w:rPr>
              <w:t>Ненависть – сильное чувство, но только одна любовь может победить даже саму смерть – материнская любовь.</w:t>
            </w:r>
          </w:p>
        </w:tc>
      </w:tr>
    </w:tbl>
    <w:p w:rsidR="004613BE" w:rsidRDefault="004613BE"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 Такие задания я предлагала ученикам в 6-8 классе, они возможны на уроках литературы, например, при обобщении работы по определенному разделу учебника. Но отдельно хочу сказать о пользе подобной работы  в старшей школе. В 11 классе она незаменима: при работе с таблицей совершенствуется навык выявления проблемы в предложенном тексте (графа «Вопрос к теме») и формулирования авторской позиции (графа «Ответ на вопрос»), т.е. то, что потребуется от учеников на ЕГЭ  по русскому языку при написании части С. </w:t>
      </w:r>
      <w:r w:rsidR="004701A9">
        <w:rPr>
          <w:rFonts w:ascii="Times New Roman" w:hAnsi="Times New Roman" w:cs="Times New Roman"/>
          <w:sz w:val="24"/>
          <w:szCs w:val="24"/>
        </w:rPr>
        <w:t xml:space="preserve">Одной из находок считаю своеобразный «обмен опытом». </w:t>
      </w:r>
      <w:r w:rsidR="004701A9">
        <w:rPr>
          <w:rFonts w:ascii="Times New Roman" w:hAnsi="Times New Roman" w:cs="Times New Roman"/>
          <w:sz w:val="24"/>
          <w:szCs w:val="24"/>
        </w:rPr>
        <w:lastRenderedPageBreak/>
        <w:t>Выполненные задания  за курс 6,7,8,9 класса предлагаю выпускникам для якобы проверки. Чтобы оценить работу те вынуждены, во-первых, вспомнить текст произведений, во-вторых, сформулировать собственное мнение, в – третьих аргументировать поставленную оценку. Переоценить подобную форму работы трудно.</w:t>
      </w:r>
      <w:r w:rsidR="001F21A3">
        <w:rPr>
          <w:rFonts w:ascii="Times New Roman" w:hAnsi="Times New Roman" w:cs="Times New Roman"/>
          <w:sz w:val="24"/>
          <w:szCs w:val="24"/>
        </w:rPr>
        <w:t xml:space="preserve"> (За время эксперимента у учеников сложился банк литературных аргументов, он принес свои плоды: в ЕГЭ в 2012 году все ученики получили максимум за литературные аргументы.)</w:t>
      </w:r>
    </w:p>
    <w:p w:rsidR="004613BE" w:rsidRDefault="001F21A3"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Эффективно и не затратно по времени </w:t>
      </w:r>
      <w:r w:rsidR="004613BE">
        <w:rPr>
          <w:rFonts w:ascii="Times New Roman" w:hAnsi="Times New Roman" w:cs="Times New Roman"/>
          <w:sz w:val="24"/>
          <w:szCs w:val="24"/>
        </w:rPr>
        <w:t xml:space="preserve">задание на соотнесение пунктов плана и </w:t>
      </w:r>
      <w:r w:rsidR="004613BE" w:rsidRPr="00841B62">
        <w:rPr>
          <w:rFonts w:ascii="Times New Roman" w:hAnsi="Times New Roman" w:cs="Times New Roman"/>
          <w:b/>
          <w:sz w:val="24"/>
          <w:szCs w:val="24"/>
        </w:rPr>
        <w:t>абзацев</w:t>
      </w:r>
      <w:r w:rsidR="004613BE">
        <w:rPr>
          <w:rFonts w:ascii="Times New Roman" w:hAnsi="Times New Roman" w:cs="Times New Roman"/>
          <w:sz w:val="24"/>
          <w:szCs w:val="24"/>
        </w:rPr>
        <w:t xml:space="preserve"> (микротема и ее раскрытие) – необходимо стрелочками соединить пункт плана и абзац, который отражает сформулированную мысль.</w:t>
      </w:r>
      <w:r w:rsidR="002F628B">
        <w:rPr>
          <w:rFonts w:ascii="Times New Roman" w:hAnsi="Times New Roman" w:cs="Times New Roman"/>
          <w:sz w:val="24"/>
          <w:szCs w:val="24"/>
        </w:rPr>
        <w:t xml:space="preserve"> </w:t>
      </w:r>
      <w:r w:rsidR="004613BE">
        <w:rPr>
          <w:rFonts w:ascii="Times New Roman" w:hAnsi="Times New Roman" w:cs="Times New Roman"/>
          <w:sz w:val="24"/>
          <w:szCs w:val="24"/>
        </w:rPr>
        <w:t xml:space="preserve"> Подобное задание многофункционально: одной группе (одному классу) предложим составить план текста, второй соотнести пункты плана с деформированным текстом. При выполнении этого задания учащимся становится понятна и структура текста, и взаимосвязь его частей, их смысловое единство, и необходимость плана. </w:t>
      </w:r>
      <w:r w:rsidR="002F628B">
        <w:rPr>
          <w:rFonts w:ascii="Times New Roman" w:hAnsi="Times New Roman" w:cs="Times New Roman"/>
          <w:sz w:val="24"/>
          <w:szCs w:val="24"/>
        </w:rPr>
        <w:t xml:space="preserve">А если мы добавим к уже освоенному упражнению просьбу сжато передать текст, то напрямую выходим на сжатое изложение. </w:t>
      </w:r>
      <w:r w:rsidR="00175D94">
        <w:rPr>
          <w:rFonts w:ascii="Times New Roman" w:hAnsi="Times New Roman" w:cs="Times New Roman"/>
          <w:sz w:val="24"/>
          <w:szCs w:val="24"/>
        </w:rPr>
        <w:t>Мы может организовать деятельность в форме игры по принципу лото, можем просто восстановить соответствие, может убрать какую – либо информацию из граф</w:t>
      </w:r>
      <w:r w:rsidR="00F53A2B">
        <w:rPr>
          <w:rFonts w:ascii="Times New Roman" w:hAnsi="Times New Roman" w:cs="Times New Roman"/>
          <w:sz w:val="24"/>
          <w:szCs w:val="24"/>
        </w:rPr>
        <w:t xml:space="preserve"> и предложить ее восстановить. </w:t>
      </w:r>
    </w:p>
    <w:p w:rsidR="00F04CBA" w:rsidRDefault="00F04CBA" w:rsidP="00C172DB">
      <w:pPr>
        <w:spacing w:line="360" w:lineRule="auto"/>
        <w:ind w:firstLine="708"/>
        <w:rPr>
          <w:rFonts w:ascii="Times New Roman" w:hAnsi="Times New Roman" w:cs="Times New Roman"/>
          <w:sz w:val="24"/>
          <w:szCs w:val="24"/>
        </w:rPr>
      </w:pPr>
    </w:p>
    <w:p w:rsidR="00F04CBA" w:rsidRDefault="00F04CBA" w:rsidP="00C172DB">
      <w:pPr>
        <w:spacing w:line="360" w:lineRule="auto"/>
        <w:ind w:firstLine="708"/>
        <w:rPr>
          <w:rFonts w:ascii="Times New Roman" w:hAnsi="Times New Roman" w:cs="Times New Roman"/>
          <w:sz w:val="24"/>
          <w:szCs w:val="24"/>
        </w:rPr>
        <w:sectPr w:rsidR="00F04CBA" w:rsidSect="007A2117">
          <w:headerReference w:type="default" r:id="rId8"/>
          <w:footnotePr>
            <w:numRestart w:val="eachPage"/>
          </w:footnotePr>
          <w:pgSz w:w="11906" w:h="16838"/>
          <w:pgMar w:top="1134" w:right="850" w:bottom="1134" w:left="1701" w:header="454" w:footer="737" w:gutter="0"/>
          <w:pgNumType w:start="1"/>
          <w:cols w:space="708"/>
          <w:titlePg/>
          <w:docGrid w:linePitch="360"/>
        </w:sectPr>
      </w:pPr>
    </w:p>
    <w:p w:rsidR="002F628B" w:rsidRDefault="00F04CBA"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lastRenderedPageBreak/>
        <w:t xml:space="preserve">Вот </w:t>
      </w:r>
      <w:r w:rsidR="002F628B">
        <w:rPr>
          <w:rFonts w:ascii="Times New Roman" w:hAnsi="Times New Roman" w:cs="Times New Roman"/>
          <w:sz w:val="24"/>
          <w:szCs w:val="24"/>
        </w:rPr>
        <w:t>пример такого упражнения</w:t>
      </w:r>
      <w:r>
        <w:rPr>
          <w:rStyle w:val="ab"/>
          <w:rFonts w:ascii="Times New Roman" w:hAnsi="Times New Roman" w:cs="Times New Roman"/>
          <w:sz w:val="24"/>
          <w:szCs w:val="24"/>
        </w:rPr>
        <w:footnoteReference w:id="12"/>
      </w:r>
      <w:r w:rsidR="002F628B">
        <w:rPr>
          <w:rFonts w:ascii="Times New Roman" w:hAnsi="Times New Roman" w:cs="Times New Roman"/>
          <w:sz w:val="24"/>
          <w:szCs w:val="24"/>
        </w:rPr>
        <w:t>.</w:t>
      </w:r>
    </w:p>
    <w:p w:rsidR="002F628B" w:rsidRDefault="002F628B" w:rsidP="00C172DB">
      <w:pPr>
        <w:spacing w:line="360" w:lineRule="auto"/>
        <w:ind w:firstLine="708"/>
        <w:rPr>
          <w:rFonts w:ascii="Times New Roman" w:hAnsi="Times New Roman" w:cs="Times New Roman"/>
          <w:sz w:val="24"/>
          <w:szCs w:val="24"/>
        </w:rPr>
      </w:pPr>
    </w:p>
    <w:tbl>
      <w:tblPr>
        <w:tblStyle w:val="a6"/>
        <w:tblW w:w="15134" w:type="dxa"/>
        <w:tblLook w:val="04A0"/>
      </w:tblPr>
      <w:tblGrid>
        <w:gridCol w:w="2235"/>
        <w:gridCol w:w="9213"/>
        <w:gridCol w:w="3686"/>
      </w:tblGrid>
      <w:tr w:rsidR="00175D94" w:rsidTr="00175D94">
        <w:trPr>
          <w:trHeight w:val="1875"/>
        </w:trPr>
        <w:tc>
          <w:tcPr>
            <w:tcW w:w="2235" w:type="dxa"/>
            <w:tcBorders>
              <w:top w:val="single" w:sz="4" w:space="0" w:color="auto"/>
              <w:bottom w:val="single" w:sz="4" w:space="0" w:color="auto"/>
            </w:tcBorders>
          </w:tcPr>
          <w:p w:rsidR="00175D94" w:rsidRDefault="00175D94" w:rsidP="00C172DB">
            <w:pPr>
              <w:spacing w:line="360" w:lineRule="auto"/>
              <w:ind w:firstLine="0"/>
              <w:rPr>
                <w:rFonts w:ascii="Times New Roman" w:hAnsi="Times New Roman" w:cs="Times New Roman"/>
                <w:sz w:val="24"/>
                <w:szCs w:val="24"/>
              </w:rPr>
            </w:pPr>
            <w:r>
              <w:rPr>
                <w:rFonts w:ascii="Times New Roman" w:hAnsi="Times New Roman" w:cs="Times New Roman"/>
                <w:sz w:val="24"/>
                <w:szCs w:val="24"/>
              </w:rPr>
              <w:t>Главная жизненная задача – не личная выгода.</w:t>
            </w:r>
          </w:p>
        </w:tc>
        <w:tc>
          <w:tcPr>
            <w:tcW w:w="9213" w:type="dxa"/>
            <w:tcBorders>
              <w:bottom w:val="single" w:sz="4" w:space="0" w:color="auto"/>
            </w:tcBorders>
          </w:tcPr>
          <w:p w:rsidR="00175D94" w:rsidRDefault="00175D94" w:rsidP="00F04CBA">
            <w:pPr>
              <w:pStyle w:val="Style36"/>
              <w:spacing w:before="52" w:line="296" w:lineRule="exact"/>
              <w:ind w:firstLine="300"/>
              <w:rPr>
                <w:rFonts w:ascii="Times New Roman" w:hAnsi="Times New Roman" w:cs="Times New Roman"/>
              </w:rPr>
            </w:pPr>
            <w:r w:rsidRPr="00175D94">
              <w:rPr>
                <w:rStyle w:val="FontStyle139"/>
              </w:rPr>
              <w:t>Прожить жизнь с достоинством и получить радость человеку позволяет настоящая цель. Если человек живёт, чтобы приносить людям добро, облегчать их страдания при болезнях, давать людя</w:t>
            </w:r>
            <w:r w:rsidRPr="00175D94">
              <w:rPr>
                <w:rStyle w:val="FontStyle139"/>
                <w:spacing w:val="30"/>
              </w:rPr>
              <w:t>м</w:t>
            </w:r>
            <w:r w:rsidRPr="00175D94">
              <w:rPr>
                <w:rStyle w:val="FontStyle139"/>
              </w:rPr>
              <w:t xml:space="preserve"> радость, то он ставит себе цель, достойную челов</w:t>
            </w:r>
            <w:r>
              <w:rPr>
                <w:rStyle w:val="FontStyle139"/>
              </w:rPr>
              <w:t xml:space="preserve">ека. Если человек ставит перед </w:t>
            </w:r>
            <w:r w:rsidRPr="00175D94">
              <w:rPr>
                <w:rStyle w:val="FontStyle139"/>
              </w:rPr>
              <w:t xml:space="preserve"> собой задачу приобрести все элементарные материальные блага: машину, дачу, мебельный гарнитур, — он допускает роковую ошибку.</w:t>
            </w:r>
          </w:p>
        </w:tc>
        <w:tc>
          <w:tcPr>
            <w:tcW w:w="3686" w:type="dxa"/>
            <w:tcBorders>
              <w:bottom w:val="single" w:sz="4" w:space="0" w:color="auto"/>
            </w:tcBorders>
            <w:vAlign w:val="center"/>
          </w:tcPr>
          <w:p w:rsidR="00175D94" w:rsidRDefault="00175D94" w:rsidP="00175D94">
            <w:pPr>
              <w:spacing w:line="276" w:lineRule="auto"/>
              <w:ind w:firstLine="0"/>
              <w:jc w:val="center"/>
              <w:rPr>
                <w:rFonts w:ascii="Times New Roman" w:hAnsi="Times New Roman" w:cs="Times New Roman"/>
                <w:sz w:val="24"/>
                <w:szCs w:val="24"/>
              </w:rPr>
            </w:pPr>
            <w:r>
              <w:rPr>
                <w:rStyle w:val="FontStyle135"/>
              </w:rPr>
              <w:t>Личная выгода не может принести человеку столько радости, сколько добрые дела для других людей, совершённые от всего сердца.</w:t>
            </w:r>
          </w:p>
        </w:tc>
      </w:tr>
      <w:tr w:rsidR="00175D94" w:rsidTr="00175D94">
        <w:trPr>
          <w:trHeight w:val="2415"/>
        </w:trPr>
        <w:tc>
          <w:tcPr>
            <w:tcW w:w="2235" w:type="dxa"/>
            <w:tcBorders>
              <w:top w:val="single" w:sz="4" w:space="0" w:color="auto"/>
              <w:bottom w:val="single" w:sz="4" w:space="0" w:color="auto"/>
            </w:tcBorders>
          </w:tcPr>
          <w:p w:rsidR="00175D94" w:rsidRDefault="00175D94" w:rsidP="00C172DB">
            <w:pPr>
              <w:spacing w:line="360" w:lineRule="auto"/>
              <w:ind w:firstLine="0"/>
              <w:rPr>
                <w:rFonts w:ascii="Times New Roman" w:hAnsi="Times New Roman" w:cs="Times New Roman"/>
                <w:sz w:val="24"/>
                <w:szCs w:val="24"/>
              </w:rPr>
            </w:pPr>
            <w:r>
              <w:rPr>
                <w:rFonts w:ascii="Times New Roman" w:hAnsi="Times New Roman" w:cs="Times New Roman"/>
                <w:sz w:val="24"/>
                <w:szCs w:val="24"/>
              </w:rPr>
              <w:t>Цель, достойная человека</w:t>
            </w:r>
          </w:p>
        </w:tc>
        <w:tc>
          <w:tcPr>
            <w:tcW w:w="9213" w:type="dxa"/>
            <w:tcBorders>
              <w:top w:val="single" w:sz="4" w:space="0" w:color="auto"/>
              <w:bottom w:val="single" w:sz="4" w:space="0" w:color="auto"/>
            </w:tcBorders>
          </w:tcPr>
          <w:p w:rsidR="00175D94" w:rsidRPr="00175D94" w:rsidRDefault="00175D94" w:rsidP="00F04CBA">
            <w:pPr>
              <w:pStyle w:val="Style36"/>
              <w:spacing w:line="296" w:lineRule="exact"/>
              <w:ind w:firstLine="300"/>
              <w:rPr>
                <w:rStyle w:val="FontStyle139"/>
              </w:rPr>
            </w:pPr>
            <w:r w:rsidRPr="00175D94">
              <w:rPr>
                <w:rStyle w:val="FontStyle139"/>
              </w:rPr>
              <w:t>Ставя себе целью карьеру или приобретательство, человек испытывает в сумме гораздо больше огорчений, чем радостей, и рискует потерять всё. Не повысили в должности — огорчение. Не успел купить марку для своей коллекции — огорчение. У кого-то лучшая, чем у тебя, мебель или лучшая машина — опять огорчение, и ещё какое! А что может потерять человек, который радовался каждому своему доброму делу? Важно только, чтобы добро, которое человек делает, было бы его внутренней потребностью, шло от умного сердца, а не только от головы.</w:t>
            </w:r>
          </w:p>
        </w:tc>
        <w:tc>
          <w:tcPr>
            <w:tcW w:w="3686" w:type="dxa"/>
            <w:tcBorders>
              <w:top w:val="single" w:sz="4" w:space="0" w:color="auto"/>
              <w:bottom w:val="single" w:sz="4" w:space="0" w:color="auto"/>
            </w:tcBorders>
            <w:vAlign w:val="center"/>
          </w:tcPr>
          <w:p w:rsidR="00175D94" w:rsidRDefault="00175D94" w:rsidP="00175D94">
            <w:pPr>
              <w:spacing w:line="276" w:lineRule="auto"/>
              <w:ind w:firstLine="0"/>
              <w:jc w:val="center"/>
              <w:rPr>
                <w:rFonts w:ascii="Times New Roman" w:hAnsi="Times New Roman" w:cs="Times New Roman"/>
                <w:sz w:val="24"/>
                <w:szCs w:val="24"/>
              </w:rPr>
            </w:pPr>
            <w:r>
              <w:rPr>
                <w:rStyle w:val="FontStyle135"/>
              </w:rPr>
              <w:t>Поэтому главная жизненная задача должна быть шире, чем личные интересы человека, она должна диктоваться добротой к людям.</w:t>
            </w:r>
          </w:p>
        </w:tc>
      </w:tr>
      <w:tr w:rsidR="00175D94" w:rsidTr="00175D94">
        <w:trPr>
          <w:trHeight w:val="1500"/>
        </w:trPr>
        <w:tc>
          <w:tcPr>
            <w:tcW w:w="2235" w:type="dxa"/>
            <w:tcBorders>
              <w:top w:val="single" w:sz="4" w:space="0" w:color="auto"/>
            </w:tcBorders>
          </w:tcPr>
          <w:p w:rsidR="00175D94" w:rsidRDefault="00175D94" w:rsidP="00C172DB">
            <w:pPr>
              <w:spacing w:line="360" w:lineRule="auto"/>
              <w:ind w:firstLine="0"/>
              <w:rPr>
                <w:rFonts w:ascii="Times New Roman" w:hAnsi="Times New Roman" w:cs="Times New Roman"/>
                <w:sz w:val="24"/>
                <w:szCs w:val="24"/>
              </w:rPr>
            </w:pPr>
            <w:r>
              <w:rPr>
                <w:rFonts w:ascii="Times New Roman" w:hAnsi="Times New Roman" w:cs="Times New Roman"/>
                <w:sz w:val="24"/>
                <w:szCs w:val="24"/>
              </w:rPr>
              <w:t>Что несет огорчение, а что - удовлетворение</w:t>
            </w:r>
          </w:p>
        </w:tc>
        <w:tc>
          <w:tcPr>
            <w:tcW w:w="9213" w:type="dxa"/>
            <w:tcBorders>
              <w:top w:val="single" w:sz="4" w:space="0" w:color="auto"/>
            </w:tcBorders>
          </w:tcPr>
          <w:p w:rsidR="00175D94" w:rsidRPr="00175D94" w:rsidRDefault="00175D94" w:rsidP="00F04CBA">
            <w:pPr>
              <w:pStyle w:val="Style36"/>
              <w:widowControl/>
              <w:spacing w:line="296" w:lineRule="exact"/>
              <w:ind w:firstLine="300"/>
              <w:rPr>
                <w:rStyle w:val="FontStyle139"/>
              </w:rPr>
            </w:pPr>
            <w:r w:rsidRPr="00175D94">
              <w:rPr>
                <w:rStyle w:val="FontStyle139"/>
              </w:rPr>
              <w:t>Поэтому главной жизненной задачей должна быть обязательно задача шире, чем просто личностная, она</w:t>
            </w:r>
            <w:r w:rsidRPr="00175D94">
              <w:rPr>
                <w:rStyle w:val="FontStyle197"/>
                <w:sz w:val="20"/>
                <w:szCs w:val="20"/>
              </w:rPr>
              <w:t xml:space="preserve"> </w:t>
            </w:r>
            <w:r w:rsidRPr="00175D94">
              <w:rPr>
                <w:rStyle w:val="FontStyle197"/>
                <w:rFonts w:ascii="Times New Roman" w:hAnsi="Times New Roman" w:cs="Times New Roman"/>
                <w:b w:val="0"/>
                <w:sz w:val="20"/>
                <w:szCs w:val="20"/>
              </w:rPr>
              <w:t>не</w:t>
            </w:r>
            <w:r w:rsidRPr="00175D94">
              <w:rPr>
                <w:rStyle w:val="FontStyle139"/>
              </w:rPr>
              <w:t xml:space="preserve"> должна быть замкнута только на собственных удачах и неудачах. Она должна диктоваться добротой к людям, любовью к семье, к своему городу, к своему народу стране, ко всей вселенной.</w:t>
            </w:r>
          </w:p>
          <w:p w:rsidR="00175D94" w:rsidRPr="00175D94" w:rsidRDefault="00175D94" w:rsidP="00C172DB">
            <w:pPr>
              <w:spacing w:line="360" w:lineRule="auto"/>
              <w:rPr>
                <w:rStyle w:val="FontStyle139"/>
              </w:rPr>
            </w:pPr>
          </w:p>
        </w:tc>
        <w:tc>
          <w:tcPr>
            <w:tcW w:w="3686" w:type="dxa"/>
            <w:tcBorders>
              <w:top w:val="single" w:sz="4" w:space="0" w:color="auto"/>
            </w:tcBorders>
            <w:vAlign w:val="center"/>
          </w:tcPr>
          <w:p w:rsidR="00175D94" w:rsidRDefault="00175D94" w:rsidP="00175D94">
            <w:pPr>
              <w:spacing w:line="276" w:lineRule="auto"/>
              <w:ind w:firstLine="0"/>
              <w:jc w:val="center"/>
              <w:rPr>
                <w:rFonts w:ascii="Times New Roman" w:hAnsi="Times New Roman" w:cs="Times New Roman"/>
                <w:sz w:val="24"/>
                <w:szCs w:val="24"/>
              </w:rPr>
            </w:pPr>
            <w:r>
              <w:rPr>
                <w:rStyle w:val="FontStyle135"/>
              </w:rPr>
              <w:t>Прожить жизнь с достоинством и получить радость человеку позволяет настоящая цель, которая заключается в служении людям.</w:t>
            </w:r>
          </w:p>
        </w:tc>
      </w:tr>
    </w:tbl>
    <w:p w:rsidR="00F04CBA" w:rsidRDefault="00F04CBA" w:rsidP="00C172DB">
      <w:pPr>
        <w:spacing w:line="360" w:lineRule="auto"/>
        <w:ind w:firstLine="0"/>
        <w:rPr>
          <w:rFonts w:ascii="Times New Roman" w:hAnsi="Times New Roman" w:cs="Times New Roman"/>
          <w:sz w:val="24"/>
          <w:szCs w:val="24"/>
        </w:rPr>
        <w:sectPr w:rsidR="00F04CBA" w:rsidSect="00F04CBA">
          <w:footnotePr>
            <w:numRestart w:val="eachPage"/>
          </w:footnotePr>
          <w:pgSz w:w="16838" w:h="11906" w:orient="landscape"/>
          <w:pgMar w:top="851" w:right="1134" w:bottom="1701" w:left="1134" w:header="709" w:footer="709" w:gutter="0"/>
          <w:cols w:space="708"/>
          <w:docGrid w:linePitch="360"/>
        </w:sectPr>
      </w:pPr>
    </w:p>
    <w:p w:rsidR="005160DF" w:rsidRDefault="005160DF" w:rsidP="00175D94">
      <w:pPr>
        <w:spacing w:line="360" w:lineRule="auto"/>
        <w:ind w:firstLine="708"/>
        <w:rPr>
          <w:rFonts w:ascii="Times New Roman" w:hAnsi="Times New Roman" w:cs="Times New Roman"/>
          <w:sz w:val="24"/>
          <w:szCs w:val="24"/>
        </w:rPr>
      </w:pPr>
      <w:r>
        <w:rPr>
          <w:rFonts w:ascii="Times New Roman" w:hAnsi="Times New Roman" w:cs="Times New Roman"/>
          <w:sz w:val="24"/>
          <w:szCs w:val="24"/>
        </w:rPr>
        <w:lastRenderedPageBreak/>
        <w:t xml:space="preserve">Еще один критерии можно проиллюстрировать отдельно: </w:t>
      </w:r>
      <w:r w:rsidRPr="005160DF">
        <w:rPr>
          <w:rFonts w:ascii="Times New Roman" w:hAnsi="Times New Roman" w:cs="Times New Roman"/>
          <w:b/>
          <w:sz w:val="24"/>
          <w:szCs w:val="24"/>
        </w:rPr>
        <w:t>работа с эпиграфом</w:t>
      </w:r>
      <w:r>
        <w:rPr>
          <w:rFonts w:ascii="Times New Roman" w:hAnsi="Times New Roman" w:cs="Times New Roman"/>
          <w:sz w:val="24"/>
          <w:szCs w:val="24"/>
        </w:rPr>
        <w:t xml:space="preserve">. Конечно, каждый урок литературы и русского языка начинать с эпиграфа непросто, но даже обсуждение его вначале может сменить тональность урока, а при подведении итогов урока возврат к эпиграфу незаменим. Применяю в течение года  разные способы работы с эпиграфом: </w:t>
      </w:r>
    </w:p>
    <w:p w:rsidR="005160DF" w:rsidRDefault="005160DF" w:rsidP="00175D94">
      <w:pPr>
        <w:spacing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      - в качестве опережающего задания (когда известна только формулировка темы)– подобрать к теме следующего урока;</w:t>
      </w:r>
    </w:p>
    <w:p w:rsidR="005160DF" w:rsidRDefault="005160DF" w:rsidP="00175D94">
      <w:pPr>
        <w:spacing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      - в качестве домашнего задания по прошедшему уроку (когда известны особенности темы) – подобрать к теме изученной;</w:t>
      </w:r>
    </w:p>
    <w:p w:rsidR="005160DF" w:rsidRPr="005160DF" w:rsidRDefault="005160DF" w:rsidP="005160DF">
      <w:pPr>
        <w:pStyle w:val="a5"/>
        <w:numPr>
          <w:ilvl w:val="0"/>
          <w:numId w:val="20"/>
        </w:numPr>
        <w:spacing w:line="360" w:lineRule="auto"/>
        <w:rPr>
          <w:rFonts w:ascii="Times New Roman" w:hAnsi="Times New Roman" w:cs="Times New Roman"/>
          <w:sz w:val="24"/>
          <w:szCs w:val="24"/>
        </w:rPr>
      </w:pPr>
      <w:r w:rsidRPr="005160DF">
        <w:rPr>
          <w:rFonts w:ascii="Times New Roman" w:hAnsi="Times New Roman" w:cs="Times New Roman"/>
          <w:sz w:val="24"/>
          <w:szCs w:val="24"/>
        </w:rPr>
        <w:t>выбрать из разных предложенных тот, который полно отражает тему;</w:t>
      </w:r>
    </w:p>
    <w:p w:rsidR="005160DF" w:rsidRPr="005160DF" w:rsidRDefault="005160DF" w:rsidP="005160DF">
      <w:pPr>
        <w:pStyle w:val="a5"/>
        <w:numPr>
          <w:ilvl w:val="0"/>
          <w:numId w:val="20"/>
        </w:numPr>
        <w:spacing w:line="360" w:lineRule="auto"/>
        <w:rPr>
          <w:rFonts w:ascii="Times New Roman" w:hAnsi="Times New Roman" w:cs="Times New Roman"/>
          <w:sz w:val="24"/>
          <w:szCs w:val="24"/>
        </w:rPr>
      </w:pPr>
      <w:r w:rsidRPr="005160DF">
        <w:rPr>
          <w:rFonts w:ascii="Times New Roman" w:hAnsi="Times New Roman" w:cs="Times New Roman"/>
          <w:sz w:val="24"/>
          <w:szCs w:val="24"/>
        </w:rPr>
        <w:t>по эпиграфу определить тему урока;</w:t>
      </w:r>
    </w:p>
    <w:p w:rsidR="005160DF" w:rsidRPr="005160DF" w:rsidRDefault="005160DF" w:rsidP="005160DF">
      <w:pPr>
        <w:pStyle w:val="a5"/>
        <w:numPr>
          <w:ilvl w:val="0"/>
          <w:numId w:val="20"/>
        </w:numPr>
        <w:spacing w:line="360" w:lineRule="auto"/>
        <w:rPr>
          <w:rFonts w:ascii="Times New Roman" w:hAnsi="Times New Roman" w:cs="Times New Roman"/>
          <w:sz w:val="24"/>
          <w:szCs w:val="24"/>
        </w:rPr>
      </w:pPr>
      <w:r w:rsidRPr="005160DF">
        <w:rPr>
          <w:rFonts w:ascii="Times New Roman" w:hAnsi="Times New Roman" w:cs="Times New Roman"/>
          <w:sz w:val="24"/>
          <w:szCs w:val="24"/>
        </w:rPr>
        <w:t>подобрать из литературного произведения к теме;</w:t>
      </w:r>
    </w:p>
    <w:p w:rsidR="005160DF" w:rsidRPr="005160DF" w:rsidRDefault="005160DF" w:rsidP="005160DF">
      <w:pPr>
        <w:pStyle w:val="a5"/>
        <w:numPr>
          <w:ilvl w:val="0"/>
          <w:numId w:val="20"/>
        </w:numPr>
        <w:spacing w:line="360" w:lineRule="auto"/>
        <w:rPr>
          <w:rFonts w:ascii="Times New Roman" w:hAnsi="Times New Roman" w:cs="Times New Roman"/>
          <w:sz w:val="24"/>
          <w:szCs w:val="24"/>
        </w:rPr>
      </w:pPr>
      <w:r w:rsidRPr="005160DF">
        <w:rPr>
          <w:rFonts w:ascii="Times New Roman" w:hAnsi="Times New Roman" w:cs="Times New Roman"/>
          <w:sz w:val="24"/>
          <w:szCs w:val="24"/>
        </w:rPr>
        <w:t>подобрать пословицу в качестве эпиграфа;</w:t>
      </w:r>
    </w:p>
    <w:p w:rsidR="005160DF" w:rsidRDefault="005160DF" w:rsidP="005160DF">
      <w:pPr>
        <w:pStyle w:val="a5"/>
        <w:numPr>
          <w:ilvl w:val="0"/>
          <w:numId w:val="20"/>
        </w:numPr>
        <w:spacing w:line="360" w:lineRule="auto"/>
        <w:rPr>
          <w:rFonts w:ascii="Times New Roman" w:hAnsi="Times New Roman" w:cs="Times New Roman"/>
          <w:sz w:val="24"/>
          <w:szCs w:val="24"/>
        </w:rPr>
      </w:pPr>
      <w:r w:rsidRPr="005160DF">
        <w:rPr>
          <w:rFonts w:ascii="Times New Roman" w:hAnsi="Times New Roman" w:cs="Times New Roman"/>
          <w:sz w:val="24"/>
          <w:szCs w:val="24"/>
        </w:rPr>
        <w:t xml:space="preserve">подобрать стихотворную строку в качестве эпиграфа. </w:t>
      </w:r>
    </w:p>
    <w:p w:rsidR="004613BE" w:rsidRDefault="0087172D" w:rsidP="0087172D">
      <w:pPr>
        <w:spacing w:line="360" w:lineRule="auto"/>
        <w:ind w:firstLine="709"/>
        <w:rPr>
          <w:rFonts w:ascii="Times New Roman" w:hAnsi="Times New Roman" w:cs="Times New Roman"/>
          <w:sz w:val="24"/>
          <w:szCs w:val="24"/>
        </w:rPr>
      </w:pPr>
      <w:r>
        <w:rPr>
          <w:rFonts w:ascii="Times New Roman" w:hAnsi="Times New Roman" w:cs="Times New Roman"/>
          <w:sz w:val="24"/>
          <w:szCs w:val="24"/>
        </w:rPr>
        <w:t xml:space="preserve">Если все названные упражнения проводятся в системе, то результат довольно ожидаем. </w:t>
      </w:r>
      <w:r w:rsidR="004613BE">
        <w:rPr>
          <w:rFonts w:ascii="Times New Roman" w:hAnsi="Times New Roman" w:cs="Times New Roman"/>
          <w:sz w:val="24"/>
          <w:szCs w:val="24"/>
        </w:rPr>
        <w:t>Сравним две стратегии одной ученицы</w:t>
      </w:r>
      <w:r w:rsidR="00501633">
        <w:rPr>
          <w:rFonts w:ascii="Times New Roman" w:hAnsi="Times New Roman" w:cs="Times New Roman"/>
          <w:sz w:val="24"/>
          <w:szCs w:val="24"/>
        </w:rPr>
        <w:t xml:space="preserve"> Ирины С.</w:t>
      </w:r>
      <w:r w:rsidR="004613BE">
        <w:rPr>
          <w:rFonts w:ascii="Times New Roman" w:hAnsi="Times New Roman" w:cs="Times New Roman"/>
          <w:sz w:val="24"/>
          <w:szCs w:val="24"/>
        </w:rPr>
        <w:t>: до начала работы и после тренировочных упражнений.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77"/>
        <w:gridCol w:w="5494"/>
      </w:tblGrid>
      <w:tr w:rsidR="004613BE" w:rsidRPr="00EF077D">
        <w:tc>
          <w:tcPr>
            <w:tcW w:w="4077" w:type="dxa"/>
          </w:tcPr>
          <w:p w:rsidR="004613BE" w:rsidRPr="00EF077D" w:rsidRDefault="004613BE" w:rsidP="00C172DB">
            <w:pPr>
              <w:spacing w:line="360" w:lineRule="auto"/>
              <w:ind w:firstLine="0"/>
              <w:jc w:val="center"/>
              <w:rPr>
                <w:rFonts w:ascii="Times New Roman" w:hAnsi="Times New Roman" w:cs="Times New Roman"/>
                <w:sz w:val="24"/>
                <w:szCs w:val="24"/>
              </w:rPr>
            </w:pPr>
            <w:r w:rsidRPr="00EF077D">
              <w:rPr>
                <w:rFonts w:ascii="Times New Roman" w:hAnsi="Times New Roman" w:cs="Times New Roman"/>
                <w:sz w:val="24"/>
                <w:szCs w:val="24"/>
              </w:rPr>
              <w:t>В начале работы</w:t>
            </w:r>
          </w:p>
        </w:tc>
        <w:tc>
          <w:tcPr>
            <w:tcW w:w="5494" w:type="dxa"/>
          </w:tcPr>
          <w:p w:rsidR="004613BE" w:rsidRPr="00EF077D" w:rsidRDefault="004613BE" w:rsidP="00C172DB">
            <w:pPr>
              <w:spacing w:line="360" w:lineRule="auto"/>
              <w:ind w:firstLine="0"/>
              <w:jc w:val="center"/>
              <w:rPr>
                <w:rFonts w:ascii="Times New Roman" w:hAnsi="Times New Roman" w:cs="Times New Roman"/>
                <w:sz w:val="24"/>
                <w:szCs w:val="24"/>
              </w:rPr>
            </w:pPr>
            <w:r w:rsidRPr="00EF077D">
              <w:rPr>
                <w:rFonts w:ascii="Times New Roman" w:hAnsi="Times New Roman" w:cs="Times New Roman"/>
                <w:sz w:val="24"/>
                <w:szCs w:val="24"/>
              </w:rPr>
              <w:t>После тренировочных упражнений</w:t>
            </w:r>
          </w:p>
        </w:tc>
      </w:tr>
      <w:tr w:rsidR="004613BE" w:rsidRPr="00EF077D">
        <w:tc>
          <w:tcPr>
            <w:tcW w:w="4077" w:type="dxa"/>
          </w:tcPr>
          <w:p w:rsidR="004613BE" w:rsidRPr="00EF077D" w:rsidRDefault="004613BE" w:rsidP="00C172DB">
            <w:pPr>
              <w:pStyle w:val="a5"/>
              <w:numPr>
                <w:ilvl w:val="0"/>
                <w:numId w:val="3"/>
              </w:numPr>
              <w:spacing w:line="360" w:lineRule="auto"/>
              <w:ind w:left="426"/>
              <w:rPr>
                <w:rFonts w:ascii="Times New Roman" w:hAnsi="Times New Roman" w:cs="Times New Roman"/>
                <w:sz w:val="24"/>
                <w:szCs w:val="24"/>
              </w:rPr>
            </w:pPr>
            <w:r w:rsidRPr="00EF077D">
              <w:rPr>
                <w:rFonts w:ascii="Times New Roman" w:hAnsi="Times New Roman" w:cs="Times New Roman"/>
                <w:sz w:val="24"/>
                <w:szCs w:val="24"/>
              </w:rPr>
              <w:t>Читаю тему сочинения.</w:t>
            </w:r>
          </w:p>
          <w:p w:rsidR="004613BE" w:rsidRPr="00EF077D" w:rsidRDefault="004613BE" w:rsidP="00C172DB">
            <w:pPr>
              <w:pStyle w:val="a5"/>
              <w:numPr>
                <w:ilvl w:val="0"/>
                <w:numId w:val="3"/>
              </w:numPr>
              <w:spacing w:line="360" w:lineRule="auto"/>
              <w:ind w:left="426"/>
              <w:rPr>
                <w:rFonts w:ascii="Times New Roman" w:hAnsi="Times New Roman" w:cs="Times New Roman"/>
                <w:sz w:val="24"/>
                <w:szCs w:val="24"/>
              </w:rPr>
            </w:pPr>
            <w:r w:rsidRPr="00EF077D">
              <w:rPr>
                <w:rFonts w:ascii="Times New Roman" w:hAnsi="Times New Roman" w:cs="Times New Roman"/>
                <w:sz w:val="24"/>
                <w:szCs w:val="24"/>
              </w:rPr>
              <w:t>Вспоминаю, что говорил учитель, просматривая записи, которые делали на уроке литературы.</w:t>
            </w:r>
          </w:p>
          <w:p w:rsidR="004613BE" w:rsidRPr="00EF077D" w:rsidRDefault="004613BE" w:rsidP="00C172DB">
            <w:pPr>
              <w:pStyle w:val="a5"/>
              <w:numPr>
                <w:ilvl w:val="0"/>
                <w:numId w:val="3"/>
              </w:numPr>
              <w:spacing w:line="360" w:lineRule="auto"/>
              <w:ind w:left="426"/>
              <w:rPr>
                <w:rFonts w:ascii="Times New Roman" w:hAnsi="Times New Roman" w:cs="Times New Roman"/>
                <w:sz w:val="24"/>
                <w:szCs w:val="24"/>
              </w:rPr>
            </w:pPr>
            <w:r w:rsidRPr="00EF077D">
              <w:rPr>
                <w:rFonts w:ascii="Times New Roman" w:hAnsi="Times New Roman" w:cs="Times New Roman"/>
                <w:sz w:val="24"/>
                <w:szCs w:val="24"/>
              </w:rPr>
              <w:t>Знаю, что «раскрыть тему» - значит написать  подтверждение мысли.</w:t>
            </w:r>
          </w:p>
          <w:p w:rsidR="004613BE" w:rsidRPr="00EF077D" w:rsidRDefault="004613BE" w:rsidP="00C172DB">
            <w:pPr>
              <w:pStyle w:val="a5"/>
              <w:numPr>
                <w:ilvl w:val="0"/>
                <w:numId w:val="3"/>
              </w:numPr>
              <w:spacing w:line="360" w:lineRule="auto"/>
              <w:ind w:left="426"/>
              <w:rPr>
                <w:rFonts w:ascii="Times New Roman" w:hAnsi="Times New Roman" w:cs="Times New Roman"/>
                <w:sz w:val="24"/>
                <w:szCs w:val="24"/>
              </w:rPr>
            </w:pPr>
            <w:r w:rsidRPr="00EF077D">
              <w:rPr>
                <w:rFonts w:ascii="Times New Roman" w:hAnsi="Times New Roman" w:cs="Times New Roman"/>
                <w:sz w:val="24"/>
                <w:szCs w:val="24"/>
              </w:rPr>
              <w:t>Пишу сочинение в черновик.</w:t>
            </w:r>
          </w:p>
          <w:p w:rsidR="004613BE" w:rsidRPr="00EF077D" w:rsidRDefault="004613BE" w:rsidP="00C172DB">
            <w:pPr>
              <w:pStyle w:val="a5"/>
              <w:numPr>
                <w:ilvl w:val="0"/>
                <w:numId w:val="3"/>
              </w:numPr>
              <w:spacing w:line="360" w:lineRule="auto"/>
              <w:ind w:left="426"/>
              <w:rPr>
                <w:rFonts w:ascii="Times New Roman" w:hAnsi="Times New Roman" w:cs="Times New Roman"/>
                <w:sz w:val="24"/>
                <w:szCs w:val="24"/>
              </w:rPr>
            </w:pPr>
            <w:r w:rsidRPr="00EF077D">
              <w:rPr>
                <w:rFonts w:ascii="Times New Roman" w:hAnsi="Times New Roman" w:cs="Times New Roman"/>
                <w:sz w:val="24"/>
                <w:szCs w:val="24"/>
              </w:rPr>
              <w:t>Проверяю сочинение.</w:t>
            </w:r>
          </w:p>
          <w:p w:rsidR="004613BE" w:rsidRPr="00EF077D" w:rsidRDefault="004613BE" w:rsidP="00C172DB">
            <w:pPr>
              <w:pStyle w:val="a5"/>
              <w:numPr>
                <w:ilvl w:val="0"/>
                <w:numId w:val="3"/>
              </w:numPr>
              <w:spacing w:line="360" w:lineRule="auto"/>
              <w:ind w:left="426"/>
              <w:rPr>
                <w:rFonts w:ascii="Times New Roman" w:hAnsi="Times New Roman" w:cs="Times New Roman"/>
                <w:sz w:val="24"/>
                <w:szCs w:val="24"/>
              </w:rPr>
            </w:pPr>
            <w:r w:rsidRPr="00EF077D">
              <w:rPr>
                <w:rFonts w:ascii="Times New Roman" w:hAnsi="Times New Roman" w:cs="Times New Roman"/>
                <w:sz w:val="24"/>
                <w:szCs w:val="24"/>
              </w:rPr>
              <w:t>Переписываю его.</w:t>
            </w:r>
          </w:p>
        </w:tc>
        <w:tc>
          <w:tcPr>
            <w:tcW w:w="5494" w:type="dxa"/>
          </w:tcPr>
          <w:p w:rsidR="004613BE" w:rsidRPr="00EF077D" w:rsidRDefault="004613BE" w:rsidP="00C172DB">
            <w:pPr>
              <w:pStyle w:val="a5"/>
              <w:numPr>
                <w:ilvl w:val="0"/>
                <w:numId w:val="4"/>
              </w:numPr>
              <w:spacing w:line="360" w:lineRule="auto"/>
              <w:ind w:left="318"/>
              <w:rPr>
                <w:rFonts w:ascii="Times New Roman" w:hAnsi="Times New Roman" w:cs="Times New Roman"/>
                <w:sz w:val="24"/>
                <w:szCs w:val="24"/>
              </w:rPr>
            </w:pPr>
            <w:r w:rsidRPr="00EF077D">
              <w:rPr>
                <w:rFonts w:ascii="Times New Roman" w:hAnsi="Times New Roman" w:cs="Times New Roman"/>
                <w:sz w:val="24"/>
                <w:szCs w:val="24"/>
              </w:rPr>
              <w:t>Читаю тему сочинения.</w:t>
            </w:r>
          </w:p>
          <w:p w:rsidR="004613BE" w:rsidRPr="00EF077D" w:rsidRDefault="004613BE" w:rsidP="00C172DB">
            <w:pPr>
              <w:pStyle w:val="a5"/>
              <w:numPr>
                <w:ilvl w:val="0"/>
                <w:numId w:val="4"/>
              </w:numPr>
              <w:spacing w:line="360" w:lineRule="auto"/>
              <w:ind w:left="318"/>
              <w:rPr>
                <w:rFonts w:ascii="Times New Roman" w:hAnsi="Times New Roman" w:cs="Times New Roman"/>
                <w:sz w:val="24"/>
                <w:szCs w:val="24"/>
              </w:rPr>
            </w:pPr>
            <w:r w:rsidRPr="00EF077D">
              <w:rPr>
                <w:rFonts w:ascii="Times New Roman" w:hAnsi="Times New Roman" w:cs="Times New Roman"/>
                <w:sz w:val="24"/>
                <w:szCs w:val="24"/>
              </w:rPr>
              <w:t>Прочитываю тему с вопросом. Ставлю ударение на разные слова – ищу ключевое слово.</w:t>
            </w:r>
          </w:p>
          <w:p w:rsidR="004613BE" w:rsidRPr="00EF077D" w:rsidRDefault="004613BE" w:rsidP="00C172DB">
            <w:pPr>
              <w:pStyle w:val="a5"/>
              <w:numPr>
                <w:ilvl w:val="0"/>
                <w:numId w:val="4"/>
              </w:numPr>
              <w:spacing w:line="360" w:lineRule="auto"/>
              <w:ind w:left="318"/>
              <w:rPr>
                <w:rFonts w:ascii="Times New Roman" w:hAnsi="Times New Roman" w:cs="Times New Roman"/>
                <w:sz w:val="24"/>
                <w:szCs w:val="24"/>
              </w:rPr>
            </w:pPr>
            <w:r w:rsidRPr="00EF077D">
              <w:rPr>
                <w:rFonts w:ascii="Times New Roman" w:hAnsi="Times New Roman" w:cs="Times New Roman"/>
                <w:sz w:val="24"/>
                <w:szCs w:val="24"/>
              </w:rPr>
              <w:t>На черновике запишу главную мысль. Перед тем, как писать сочинение, напомню себе, что мое сочинение может прочитать тот, кто не читал данного произведения, поэтому назову и автора, и название. Постараюсь в  одном – двух предложениях передать содержание.</w:t>
            </w:r>
          </w:p>
          <w:p w:rsidR="004613BE" w:rsidRPr="00EF077D" w:rsidRDefault="004613BE" w:rsidP="00C172DB">
            <w:pPr>
              <w:pStyle w:val="a5"/>
              <w:numPr>
                <w:ilvl w:val="0"/>
                <w:numId w:val="4"/>
              </w:numPr>
              <w:spacing w:line="360" w:lineRule="auto"/>
              <w:ind w:left="318"/>
              <w:rPr>
                <w:rFonts w:ascii="Times New Roman" w:hAnsi="Times New Roman" w:cs="Times New Roman"/>
                <w:sz w:val="24"/>
                <w:szCs w:val="24"/>
              </w:rPr>
            </w:pPr>
            <w:r w:rsidRPr="00EF077D">
              <w:rPr>
                <w:rFonts w:ascii="Times New Roman" w:hAnsi="Times New Roman" w:cs="Times New Roman"/>
                <w:sz w:val="24"/>
                <w:szCs w:val="24"/>
              </w:rPr>
              <w:t>В первом абзаце скажу то, о чем стану писать.</w:t>
            </w:r>
          </w:p>
          <w:p w:rsidR="004613BE" w:rsidRPr="00EF077D" w:rsidRDefault="004613BE" w:rsidP="00C172DB">
            <w:pPr>
              <w:pStyle w:val="a5"/>
              <w:numPr>
                <w:ilvl w:val="0"/>
                <w:numId w:val="4"/>
              </w:numPr>
              <w:spacing w:line="360" w:lineRule="auto"/>
              <w:ind w:left="318"/>
              <w:rPr>
                <w:rFonts w:ascii="Times New Roman" w:hAnsi="Times New Roman" w:cs="Times New Roman"/>
                <w:sz w:val="24"/>
                <w:szCs w:val="24"/>
              </w:rPr>
            </w:pPr>
            <w:r w:rsidRPr="00EF077D">
              <w:rPr>
                <w:rFonts w:ascii="Times New Roman" w:hAnsi="Times New Roman" w:cs="Times New Roman"/>
                <w:sz w:val="24"/>
                <w:szCs w:val="24"/>
              </w:rPr>
              <w:t>Придумаю два ответа на вопрос, заданный в теме. Во втором абзаце  опишу каждый ответ.</w:t>
            </w:r>
          </w:p>
          <w:p w:rsidR="004613BE" w:rsidRPr="00EF077D" w:rsidRDefault="004613BE" w:rsidP="00C172DB">
            <w:pPr>
              <w:pStyle w:val="a5"/>
              <w:numPr>
                <w:ilvl w:val="0"/>
                <w:numId w:val="4"/>
              </w:numPr>
              <w:spacing w:line="360" w:lineRule="auto"/>
              <w:ind w:left="318"/>
              <w:rPr>
                <w:rFonts w:ascii="Times New Roman" w:hAnsi="Times New Roman" w:cs="Times New Roman"/>
                <w:sz w:val="24"/>
                <w:szCs w:val="24"/>
              </w:rPr>
            </w:pPr>
            <w:r w:rsidRPr="00EF077D">
              <w:rPr>
                <w:rFonts w:ascii="Times New Roman" w:hAnsi="Times New Roman" w:cs="Times New Roman"/>
                <w:sz w:val="24"/>
                <w:szCs w:val="24"/>
              </w:rPr>
              <w:t>Подумаю, в какой форме можно написать сочинение.</w:t>
            </w:r>
          </w:p>
          <w:p w:rsidR="004613BE" w:rsidRPr="00EF077D" w:rsidRDefault="004613BE" w:rsidP="00C172DB">
            <w:pPr>
              <w:pStyle w:val="a5"/>
              <w:numPr>
                <w:ilvl w:val="0"/>
                <w:numId w:val="4"/>
              </w:numPr>
              <w:spacing w:line="360" w:lineRule="auto"/>
              <w:ind w:left="318"/>
              <w:rPr>
                <w:rFonts w:ascii="Times New Roman" w:hAnsi="Times New Roman" w:cs="Times New Roman"/>
                <w:sz w:val="24"/>
                <w:szCs w:val="24"/>
              </w:rPr>
            </w:pPr>
            <w:r w:rsidRPr="00EF077D">
              <w:rPr>
                <w:rFonts w:ascii="Times New Roman" w:hAnsi="Times New Roman" w:cs="Times New Roman"/>
                <w:sz w:val="24"/>
                <w:szCs w:val="24"/>
              </w:rPr>
              <w:t xml:space="preserve">Прочитаю написанное вслух маме без темы. </w:t>
            </w:r>
            <w:r w:rsidRPr="00EF077D">
              <w:rPr>
                <w:rFonts w:ascii="Times New Roman" w:hAnsi="Times New Roman" w:cs="Times New Roman"/>
                <w:sz w:val="24"/>
                <w:szCs w:val="24"/>
              </w:rPr>
              <w:lastRenderedPageBreak/>
              <w:t>Попрошу ее определить тему по написанному мной. Если она угадает, значит, я раскрыла тему.</w:t>
            </w:r>
          </w:p>
          <w:p w:rsidR="004613BE" w:rsidRPr="00EF077D" w:rsidRDefault="004613BE" w:rsidP="00C172DB">
            <w:pPr>
              <w:pStyle w:val="a5"/>
              <w:numPr>
                <w:ilvl w:val="0"/>
                <w:numId w:val="4"/>
              </w:numPr>
              <w:spacing w:line="360" w:lineRule="auto"/>
              <w:ind w:left="318"/>
              <w:rPr>
                <w:rFonts w:ascii="Times New Roman" w:hAnsi="Times New Roman" w:cs="Times New Roman"/>
                <w:sz w:val="24"/>
                <w:szCs w:val="24"/>
              </w:rPr>
            </w:pPr>
            <w:r w:rsidRPr="00EF077D">
              <w:rPr>
                <w:rFonts w:ascii="Times New Roman" w:hAnsi="Times New Roman" w:cs="Times New Roman"/>
                <w:sz w:val="24"/>
                <w:szCs w:val="24"/>
              </w:rPr>
              <w:t>Перепишу  сочинение в чистовик, слежу за орфографией и пунктуацией.</w:t>
            </w:r>
          </w:p>
          <w:p w:rsidR="004613BE" w:rsidRPr="00EF077D" w:rsidRDefault="004613BE" w:rsidP="00C172DB">
            <w:pPr>
              <w:pStyle w:val="a5"/>
              <w:numPr>
                <w:ilvl w:val="0"/>
                <w:numId w:val="4"/>
              </w:numPr>
              <w:spacing w:line="360" w:lineRule="auto"/>
              <w:ind w:left="318"/>
              <w:rPr>
                <w:rFonts w:ascii="Times New Roman" w:hAnsi="Times New Roman" w:cs="Times New Roman"/>
                <w:sz w:val="24"/>
                <w:szCs w:val="24"/>
              </w:rPr>
            </w:pPr>
            <w:r w:rsidRPr="00EF077D">
              <w:rPr>
                <w:rFonts w:ascii="Times New Roman" w:hAnsi="Times New Roman" w:cs="Times New Roman"/>
                <w:sz w:val="24"/>
                <w:szCs w:val="24"/>
              </w:rPr>
              <w:t>Прочитаю еще раз. Попытаюсь вспомнить, отыскать эпиграф.</w:t>
            </w:r>
          </w:p>
          <w:p w:rsidR="004613BE" w:rsidRPr="00EF077D" w:rsidRDefault="004613BE" w:rsidP="00C172DB">
            <w:pPr>
              <w:pStyle w:val="a5"/>
              <w:numPr>
                <w:ilvl w:val="0"/>
                <w:numId w:val="4"/>
              </w:numPr>
              <w:spacing w:line="360" w:lineRule="auto"/>
              <w:ind w:left="318"/>
              <w:rPr>
                <w:rFonts w:ascii="Times New Roman" w:hAnsi="Times New Roman" w:cs="Times New Roman"/>
                <w:sz w:val="24"/>
                <w:szCs w:val="24"/>
              </w:rPr>
            </w:pPr>
            <w:r w:rsidRPr="00EF077D">
              <w:rPr>
                <w:rFonts w:ascii="Times New Roman" w:hAnsi="Times New Roman" w:cs="Times New Roman"/>
                <w:sz w:val="24"/>
                <w:szCs w:val="24"/>
              </w:rPr>
              <w:t>Дополню работу.</w:t>
            </w:r>
          </w:p>
          <w:p w:rsidR="004613BE" w:rsidRPr="00EF077D" w:rsidRDefault="004613BE" w:rsidP="00C172DB">
            <w:pPr>
              <w:spacing w:line="360" w:lineRule="auto"/>
              <w:ind w:left="-42" w:firstLine="0"/>
              <w:rPr>
                <w:rFonts w:ascii="Times New Roman" w:hAnsi="Times New Roman" w:cs="Times New Roman"/>
                <w:sz w:val="24"/>
                <w:szCs w:val="24"/>
              </w:rPr>
            </w:pPr>
            <w:r w:rsidRPr="00EF077D">
              <w:rPr>
                <w:rFonts w:ascii="Times New Roman" w:hAnsi="Times New Roman" w:cs="Times New Roman"/>
                <w:sz w:val="24"/>
                <w:szCs w:val="24"/>
              </w:rPr>
              <w:t>12. Можно сдавать сочинение.</w:t>
            </w:r>
          </w:p>
        </w:tc>
      </w:tr>
    </w:tbl>
    <w:p w:rsidR="004613BE" w:rsidRDefault="004613BE" w:rsidP="00C172DB">
      <w:pPr>
        <w:spacing w:line="360" w:lineRule="auto"/>
        <w:ind w:firstLine="708"/>
        <w:rPr>
          <w:rFonts w:ascii="Times New Roman" w:hAnsi="Times New Roman" w:cs="Times New Roman"/>
          <w:sz w:val="24"/>
          <w:szCs w:val="24"/>
        </w:rPr>
      </w:pPr>
      <w:r w:rsidRPr="00B76BEB">
        <w:rPr>
          <w:rFonts w:ascii="Times New Roman" w:hAnsi="Times New Roman" w:cs="Times New Roman"/>
          <w:sz w:val="24"/>
          <w:szCs w:val="24"/>
        </w:rPr>
        <w:lastRenderedPageBreak/>
        <w:t xml:space="preserve">В левом столбце таблицы  представлено только небольшое число внешних  этапов работы. Назвать подобный план действий стратегий трудно: ни целеполагания, ни  индивидуальных сенсорных  предпочтений, отсутствуют операции логического познания, управленческие акты («проверяю сочинение») </w:t>
      </w:r>
      <w:r>
        <w:rPr>
          <w:rFonts w:ascii="Times New Roman" w:hAnsi="Times New Roman" w:cs="Times New Roman"/>
          <w:sz w:val="24"/>
          <w:szCs w:val="24"/>
        </w:rPr>
        <w:t>не раскрыты</w:t>
      </w:r>
      <w:r w:rsidRPr="00B76BEB">
        <w:rPr>
          <w:rFonts w:ascii="Times New Roman" w:hAnsi="Times New Roman" w:cs="Times New Roman"/>
          <w:sz w:val="24"/>
          <w:szCs w:val="24"/>
        </w:rPr>
        <w:t xml:space="preserve">. Скорее всего, это </w:t>
      </w:r>
      <w:r>
        <w:rPr>
          <w:rFonts w:ascii="Times New Roman" w:hAnsi="Times New Roman" w:cs="Times New Roman"/>
          <w:sz w:val="24"/>
          <w:szCs w:val="24"/>
        </w:rPr>
        <w:t>от</w:t>
      </w:r>
      <w:r w:rsidRPr="00B76BEB">
        <w:rPr>
          <w:rFonts w:ascii="Times New Roman" w:hAnsi="Times New Roman" w:cs="Times New Roman"/>
          <w:sz w:val="24"/>
          <w:szCs w:val="24"/>
        </w:rPr>
        <w:t xml:space="preserve"> </w:t>
      </w:r>
      <w:r>
        <w:rPr>
          <w:rFonts w:ascii="Times New Roman" w:hAnsi="Times New Roman" w:cs="Times New Roman"/>
          <w:sz w:val="24"/>
          <w:szCs w:val="24"/>
        </w:rPr>
        <w:t xml:space="preserve">напоминания </w:t>
      </w:r>
      <w:r w:rsidRPr="00B76BEB">
        <w:rPr>
          <w:rFonts w:ascii="Times New Roman" w:hAnsi="Times New Roman" w:cs="Times New Roman"/>
          <w:sz w:val="24"/>
          <w:szCs w:val="24"/>
        </w:rPr>
        <w:t>учител</w:t>
      </w:r>
      <w:r>
        <w:rPr>
          <w:rFonts w:ascii="Times New Roman" w:hAnsi="Times New Roman" w:cs="Times New Roman"/>
          <w:sz w:val="24"/>
          <w:szCs w:val="24"/>
        </w:rPr>
        <w:t>я</w:t>
      </w:r>
      <w:r w:rsidRPr="00B76BEB">
        <w:rPr>
          <w:rFonts w:ascii="Times New Roman" w:hAnsi="Times New Roman" w:cs="Times New Roman"/>
          <w:sz w:val="24"/>
          <w:szCs w:val="24"/>
        </w:rPr>
        <w:t xml:space="preserve"> «проверьте сочинение». </w:t>
      </w:r>
    </w:p>
    <w:p w:rsidR="004613BE" w:rsidRDefault="004613BE" w:rsidP="00C172DB">
      <w:pPr>
        <w:spacing w:line="360" w:lineRule="auto"/>
        <w:ind w:firstLine="708"/>
        <w:rPr>
          <w:rFonts w:ascii="Times New Roman" w:hAnsi="Times New Roman" w:cs="Times New Roman"/>
          <w:sz w:val="24"/>
          <w:szCs w:val="24"/>
        </w:rPr>
      </w:pPr>
      <w:r w:rsidRPr="00B76BEB">
        <w:rPr>
          <w:rFonts w:ascii="Times New Roman" w:hAnsi="Times New Roman" w:cs="Times New Roman"/>
          <w:sz w:val="24"/>
          <w:szCs w:val="24"/>
        </w:rPr>
        <w:t>Вторая стратегия интересней: в ней прописаны  аналити</w:t>
      </w:r>
      <w:r w:rsidR="001F21A3">
        <w:rPr>
          <w:rFonts w:ascii="Times New Roman" w:hAnsi="Times New Roman" w:cs="Times New Roman"/>
          <w:sz w:val="24"/>
          <w:szCs w:val="24"/>
        </w:rPr>
        <w:t xml:space="preserve">ческие </w:t>
      </w:r>
      <w:r w:rsidRPr="00B76BEB">
        <w:rPr>
          <w:rFonts w:ascii="Times New Roman" w:hAnsi="Times New Roman" w:cs="Times New Roman"/>
          <w:sz w:val="24"/>
          <w:szCs w:val="24"/>
        </w:rPr>
        <w:t>операции (например, при анализе темы)</w:t>
      </w:r>
      <w:r>
        <w:rPr>
          <w:rFonts w:ascii="Times New Roman" w:hAnsi="Times New Roman" w:cs="Times New Roman"/>
          <w:sz w:val="24"/>
          <w:szCs w:val="24"/>
        </w:rPr>
        <w:t>, присутствуют  операции логического познания при формулировании утверждения (формулирование главной мысли), при рассуждении (работа с аргументами). Конечно, недостатком стратегии остается то, что  ученица не все операции конкретизирует, не поясняет, каким образом будет выполнен тот или иной шаг. Контроль внешний (со стороны мамы). Интересно сформулированы  критерии достижения цели: написать так, чтобы было понятно другим. Корректировка «дополню работу»,  скорее всего, говорит о том, что ученица не знает, на что обратить внимание при доработке сочинения. Ну и конечно, это бросается в глаза, во второй стратегии нет работы со словом</w:t>
      </w:r>
      <w:r w:rsidR="00690E7F">
        <w:rPr>
          <w:rFonts w:ascii="Times New Roman" w:hAnsi="Times New Roman" w:cs="Times New Roman"/>
          <w:sz w:val="24"/>
          <w:szCs w:val="24"/>
        </w:rPr>
        <w:t xml:space="preserve"> (</w:t>
      </w:r>
      <w:r w:rsidR="003711B3">
        <w:rPr>
          <w:rFonts w:ascii="Times New Roman" w:hAnsi="Times New Roman" w:cs="Times New Roman"/>
          <w:sz w:val="24"/>
          <w:szCs w:val="24"/>
        </w:rPr>
        <w:t>ученица не говорит</w:t>
      </w:r>
      <w:r>
        <w:rPr>
          <w:rFonts w:ascii="Times New Roman" w:hAnsi="Times New Roman" w:cs="Times New Roman"/>
          <w:sz w:val="24"/>
          <w:szCs w:val="24"/>
        </w:rPr>
        <w:t>,</w:t>
      </w:r>
      <w:r w:rsidR="003711B3">
        <w:rPr>
          <w:rFonts w:ascii="Times New Roman" w:hAnsi="Times New Roman" w:cs="Times New Roman"/>
          <w:sz w:val="24"/>
          <w:szCs w:val="24"/>
        </w:rPr>
        <w:t xml:space="preserve"> а значит,  и не придает особого значения тому, какие средства художественной выразительности она будет использовать, какие лексические возможности языка помогут ей эмоционально раскрыть тему), </w:t>
      </w:r>
      <w:r>
        <w:rPr>
          <w:rFonts w:ascii="Times New Roman" w:hAnsi="Times New Roman" w:cs="Times New Roman"/>
          <w:sz w:val="24"/>
          <w:szCs w:val="24"/>
        </w:rPr>
        <w:t xml:space="preserve"> отсутствуют операции чувственного познания, что для творческой работы минус. Но к достоинствам предложенной стратегии, безусловно, можно отнести то, что ученица структурирует текст, четко представляет его сюжетное и смысловое оформление.  А над эмоциональностью работа еще предстоит.</w:t>
      </w:r>
    </w:p>
    <w:p w:rsidR="001F21A3" w:rsidRDefault="001F21A3"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Ученическая стратегия позволяет учителю спланировать свою работу: в урок необходимо включить упражнения на применения в тексте тропов, продумать и предложить возможные варианты доработки сочинения. Обращу ваше внимание на то, что в стратегии девочки уже есть попытка ответить на основной вопрос – КАК писать?</w:t>
      </w:r>
    </w:p>
    <w:p w:rsidR="004613BE" w:rsidRDefault="004613BE"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lastRenderedPageBreak/>
        <w:t>После самооценивания письменных работ в классе, выполнения тренировочных упражнений сочинения стали похожи на связный текст, логично выстроенный, отражающий четко сформулированную главную мысль. Конечно, в работах было много схематизма, но это не пугало меня на данном этапе работы: я  понимала, что это – всего лишь скелет будущей творческой работы.</w:t>
      </w:r>
    </w:p>
    <w:p w:rsidR="004613BE" w:rsidRPr="00DC12D6" w:rsidRDefault="004613BE" w:rsidP="00C172DB">
      <w:pPr>
        <w:spacing w:line="360" w:lineRule="auto"/>
        <w:ind w:firstLine="708"/>
        <w:rPr>
          <w:rFonts w:ascii="Times New Roman" w:hAnsi="Times New Roman" w:cs="Times New Roman"/>
          <w:b/>
          <w:bCs/>
          <w:sz w:val="24"/>
          <w:szCs w:val="24"/>
        </w:rPr>
      </w:pPr>
      <w:r>
        <w:rPr>
          <w:rFonts w:ascii="Times New Roman" w:hAnsi="Times New Roman" w:cs="Times New Roman"/>
          <w:sz w:val="24"/>
          <w:szCs w:val="24"/>
        </w:rPr>
        <w:t>Затем мы обсуждали с учениками, как из схематичного наброска на заданную тему сделать полноценную, эмоциональную, творческую работу, чем же «украсить» сочинение? Мнения учащихся разделились: 30% убеждены, что личный опыт сделает сочинение более эмоциональным, 45% говорят о применении тропов, 10% предлагают использ</w:t>
      </w:r>
      <w:r w:rsidR="005D4A51">
        <w:rPr>
          <w:rFonts w:ascii="Times New Roman" w:hAnsi="Times New Roman" w:cs="Times New Roman"/>
          <w:sz w:val="24"/>
          <w:szCs w:val="24"/>
        </w:rPr>
        <w:t>овать синтаксические фигуры, 10</w:t>
      </w:r>
      <w:r>
        <w:rPr>
          <w:rFonts w:ascii="Times New Roman" w:hAnsi="Times New Roman" w:cs="Times New Roman"/>
          <w:sz w:val="24"/>
          <w:szCs w:val="24"/>
        </w:rPr>
        <w:t xml:space="preserve">% голосуют за лексические возможности русского языка, и всего лишь 5% учащихся предполагают, что в одном сочинении можно использовать все названные элементы. </w:t>
      </w:r>
      <w:r w:rsidR="005D4A51">
        <w:rPr>
          <w:rFonts w:ascii="Times New Roman" w:hAnsi="Times New Roman" w:cs="Times New Roman"/>
          <w:sz w:val="24"/>
          <w:szCs w:val="24"/>
        </w:rPr>
        <w:t xml:space="preserve">Понятно, почему так мало учащихся предполагают использовать разные способы «украшения» - тонко ребята улавливают непосильность задания. </w:t>
      </w:r>
      <w:r>
        <w:rPr>
          <w:rFonts w:ascii="Times New Roman" w:hAnsi="Times New Roman" w:cs="Times New Roman"/>
          <w:sz w:val="24"/>
          <w:szCs w:val="24"/>
        </w:rPr>
        <w:t>Конечно, на первом этапе работы над эмоциональной составляющей сочинения</w:t>
      </w:r>
      <w:r w:rsidRPr="00DC12D6">
        <w:rPr>
          <w:rFonts w:ascii="Times New Roman" w:hAnsi="Times New Roman" w:cs="Times New Roman"/>
          <w:b/>
          <w:bCs/>
          <w:sz w:val="24"/>
          <w:szCs w:val="24"/>
        </w:rPr>
        <w:t xml:space="preserve"> необходимо показать, как в тексте функционируют все названные элементы. </w:t>
      </w:r>
    </w:p>
    <w:p w:rsidR="004613BE" w:rsidRDefault="004613BE"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Для того, чтобы помочь школьникам выяснить это, предложила учащимся  составить список средств художественной (синтаксической, лексической) выразительности.  Вот так выглядел список у учеников восьмого класса: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70"/>
        <w:gridCol w:w="3817"/>
        <w:gridCol w:w="3784"/>
      </w:tblGrid>
      <w:tr w:rsidR="004613BE" w:rsidRPr="00EF077D">
        <w:tc>
          <w:tcPr>
            <w:tcW w:w="1951"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Средства художественной выразительности</w:t>
            </w:r>
          </w:p>
        </w:tc>
        <w:tc>
          <w:tcPr>
            <w:tcW w:w="3827"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Средства синтаксической выразительности</w:t>
            </w:r>
          </w:p>
        </w:tc>
        <w:tc>
          <w:tcPr>
            <w:tcW w:w="3793"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Средства лексической выразительности</w:t>
            </w:r>
          </w:p>
        </w:tc>
      </w:tr>
      <w:tr w:rsidR="004613BE" w:rsidRPr="00EF077D">
        <w:tc>
          <w:tcPr>
            <w:tcW w:w="1951"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эпитеты</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метафоры</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сравнения</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анафора</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ирония</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антитеза</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олицетворения</w:t>
            </w:r>
          </w:p>
        </w:tc>
        <w:tc>
          <w:tcPr>
            <w:tcW w:w="3827"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риторический вопрос</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ряды однородных членов</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неполные предложения</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синтаксический параллелизм</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градация</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восклицательные предложения</w:t>
            </w:r>
          </w:p>
        </w:tc>
        <w:tc>
          <w:tcPr>
            <w:tcW w:w="3793"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разговорная лексика</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синонимы</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антонимы</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диалектизмы</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уменьшительно – ласкательные слова</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лексический повтор</w:t>
            </w:r>
          </w:p>
        </w:tc>
      </w:tr>
    </w:tbl>
    <w:p w:rsidR="0087172D" w:rsidRDefault="0087172D"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В технологии ЦРПС используется такой прием, как маркировка текста. Предложим ученикам, используя цветные выделители, найти средства художественной выразительности. Выделителем другого цвета – средства синтаксической выразительности, также поступим с лексическими средствами. Конечно, всю полученную работу обсуждаем в классе.  Первый вывод, который делают учащиеся – «Ни одного слова не сказано просто так!»</w:t>
      </w:r>
    </w:p>
    <w:p w:rsidR="005D4A51" w:rsidRDefault="0087172D"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lastRenderedPageBreak/>
        <w:t xml:space="preserve">  </w:t>
      </w:r>
      <w:r w:rsidR="00FF2494">
        <w:rPr>
          <w:rFonts w:ascii="Times New Roman" w:hAnsi="Times New Roman" w:cs="Times New Roman"/>
          <w:sz w:val="24"/>
          <w:szCs w:val="24"/>
        </w:rPr>
        <w:t xml:space="preserve">Анализируя авторские тексты, мы исследовали </w:t>
      </w:r>
      <w:r w:rsidR="004613BE">
        <w:rPr>
          <w:rFonts w:ascii="Times New Roman" w:hAnsi="Times New Roman" w:cs="Times New Roman"/>
          <w:sz w:val="24"/>
          <w:szCs w:val="24"/>
        </w:rPr>
        <w:t xml:space="preserve">использованные в </w:t>
      </w:r>
      <w:r w:rsidR="00FF2494">
        <w:rPr>
          <w:rFonts w:ascii="Times New Roman" w:hAnsi="Times New Roman" w:cs="Times New Roman"/>
          <w:sz w:val="24"/>
          <w:szCs w:val="24"/>
        </w:rPr>
        <w:t>них</w:t>
      </w:r>
      <w:r w:rsidR="004613BE">
        <w:rPr>
          <w:rFonts w:ascii="Times New Roman" w:hAnsi="Times New Roman" w:cs="Times New Roman"/>
          <w:sz w:val="24"/>
          <w:szCs w:val="24"/>
        </w:rPr>
        <w:t xml:space="preserve"> средства выразительности: указывали, не только КАКИЕ средства, но и ЗАЧЕМ они.  </w:t>
      </w:r>
      <w:r>
        <w:rPr>
          <w:rFonts w:ascii="Times New Roman" w:hAnsi="Times New Roman" w:cs="Times New Roman"/>
          <w:sz w:val="24"/>
          <w:szCs w:val="24"/>
        </w:rPr>
        <w:t>М</w:t>
      </w:r>
      <w:r w:rsidR="004613BE">
        <w:rPr>
          <w:rFonts w:ascii="Times New Roman" w:hAnsi="Times New Roman" w:cs="Times New Roman"/>
          <w:sz w:val="24"/>
          <w:szCs w:val="24"/>
        </w:rPr>
        <w:t xml:space="preserve">ожно предложить работу по группам: одна группа анализирует текст с точки зрения употребления  тропов, другая группа находит синтаксические особенности, третья – анализирует лексическую оформленность текста. </w:t>
      </w:r>
      <w:r w:rsidR="005D4A51">
        <w:rPr>
          <w:rFonts w:ascii="Times New Roman" w:hAnsi="Times New Roman" w:cs="Times New Roman"/>
          <w:sz w:val="24"/>
          <w:szCs w:val="24"/>
        </w:rPr>
        <w:t xml:space="preserve"> Плюс такой работы в том, что она понятна ученику! Согласитесь, что требование учителя «Анализируй текст!» приводит ученика в смущение. Он не знает, что искать. А когда перед ним стоит понятная и посильная задача, например, найти эпитеты, или слова синонимы, тут он спокоен и деловит. (И снова оговорюсь: подобная работа напрямую выводит нас на сочинение на лингвистическую тему!)</w:t>
      </w:r>
      <w:r w:rsidR="004613BE">
        <w:rPr>
          <w:rFonts w:ascii="Times New Roman" w:hAnsi="Times New Roman" w:cs="Times New Roman"/>
          <w:sz w:val="24"/>
          <w:szCs w:val="24"/>
        </w:rPr>
        <w:t xml:space="preserve"> Итогом станет комплексный анализ. </w:t>
      </w:r>
    </w:p>
    <w:p w:rsidR="004613BE" w:rsidRDefault="004613BE"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Другой вариант работы</w:t>
      </w:r>
      <w:r w:rsidR="005D4A51">
        <w:rPr>
          <w:rFonts w:ascii="Times New Roman" w:hAnsi="Times New Roman" w:cs="Times New Roman"/>
          <w:sz w:val="24"/>
          <w:szCs w:val="24"/>
        </w:rPr>
        <w:t xml:space="preserve"> (следующий)</w:t>
      </w:r>
      <w:r>
        <w:rPr>
          <w:rFonts w:ascii="Times New Roman" w:hAnsi="Times New Roman" w:cs="Times New Roman"/>
          <w:sz w:val="24"/>
          <w:szCs w:val="24"/>
        </w:rPr>
        <w:t xml:space="preserve"> – индивидуальная маркировка текста: разными цветами выделяем  особенности предложенного текста (см таблицу выше). </w:t>
      </w:r>
      <w:r w:rsidR="005D4A51">
        <w:rPr>
          <w:rFonts w:ascii="Times New Roman" w:hAnsi="Times New Roman" w:cs="Times New Roman"/>
          <w:sz w:val="24"/>
          <w:szCs w:val="24"/>
        </w:rPr>
        <w:t xml:space="preserve">Каждый ученик найдет все предложенные средства художественной выразительности. Обсуждение задания проходит всегда очень активно. </w:t>
      </w:r>
      <w:r>
        <w:rPr>
          <w:rFonts w:ascii="Times New Roman" w:hAnsi="Times New Roman" w:cs="Times New Roman"/>
          <w:sz w:val="24"/>
          <w:szCs w:val="24"/>
        </w:rPr>
        <w:t>Подобным образом можно строить работу по изучению художественного стиля писателя, определяя частоту использования в нём того или иного языкового явления.</w:t>
      </w:r>
    </w:p>
    <w:p w:rsidR="004613BE" w:rsidRDefault="004613BE" w:rsidP="00F06B6C">
      <w:pPr>
        <w:spacing w:line="360" w:lineRule="auto"/>
        <w:ind w:firstLine="708"/>
        <w:rPr>
          <w:rFonts w:ascii="Times New Roman" w:hAnsi="Times New Roman" w:cs="Times New Roman"/>
          <w:sz w:val="24"/>
          <w:szCs w:val="24"/>
        </w:rPr>
      </w:pPr>
      <w:r w:rsidRPr="00DC12D6">
        <w:rPr>
          <w:rFonts w:ascii="Times New Roman" w:hAnsi="Times New Roman" w:cs="Times New Roman"/>
          <w:b/>
          <w:bCs/>
          <w:sz w:val="24"/>
          <w:szCs w:val="24"/>
        </w:rPr>
        <w:t>Второй этап</w:t>
      </w:r>
      <w:r>
        <w:rPr>
          <w:rFonts w:ascii="Times New Roman" w:hAnsi="Times New Roman" w:cs="Times New Roman"/>
          <w:sz w:val="24"/>
          <w:szCs w:val="24"/>
        </w:rPr>
        <w:t xml:space="preserve"> в работе над эмоциональным оформлением сочинения – </w:t>
      </w:r>
      <w:r w:rsidRPr="00DC12D6">
        <w:rPr>
          <w:rFonts w:ascii="Times New Roman" w:hAnsi="Times New Roman" w:cs="Times New Roman"/>
          <w:b/>
          <w:bCs/>
          <w:sz w:val="24"/>
          <w:szCs w:val="24"/>
        </w:rPr>
        <w:t>применение различных средств художественной выразительности</w:t>
      </w:r>
      <w:r>
        <w:rPr>
          <w:rFonts w:ascii="Times New Roman" w:hAnsi="Times New Roman" w:cs="Times New Roman"/>
          <w:sz w:val="24"/>
          <w:szCs w:val="24"/>
        </w:rPr>
        <w:t xml:space="preserve">. </w:t>
      </w:r>
      <w:r w:rsidR="00F06B6C">
        <w:rPr>
          <w:rFonts w:ascii="Times New Roman" w:hAnsi="Times New Roman" w:cs="Times New Roman"/>
          <w:sz w:val="24"/>
          <w:szCs w:val="24"/>
        </w:rPr>
        <w:t xml:space="preserve">Для этого </w:t>
      </w:r>
      <w:r>
        <w:rPr>
          <w:rFonts w:ascii="Times New Roman" w:hAnsi="Times New Roman" w:cs="Times New Roman"/>
          <w:sz w:val="24"/>
          <w:szCs w:val="24"/>
        </w:rPr>
        <w:t xml:space="preserve"> использ</w:t>
      </w:r>
      <w:r w:rsidR="00F06B6C">
        <w:rPr>
          <w:rFonts w:ascii="Times New Roman" w:hAnsi="Times New Roman" w:cs="Times New Roman"/>
          <w:sz w:val="24"/>
          <w:szCs w:val="24"/>
        </w:rPr>
        <w:t>ую целый ряд упражнений и на разных этапах урока в качестве эмоциональной разминки, в качестве самостоятельного упражнения.</w:t>
      </w:r>
    </w:p>
    <w:p w:rsidR="004613BE" w:rsidRDefault="004613BE" w:rsidP="00C172DB">
      <w:pPr>
        <w:numPr>
          <w:ins w:id="0" w:author="*" w:date="2012-06-22T23:43:00Z"/>
        </w:numPr>
        <w:spacing w:line="360" w:lineRule="auto"/>
        <w:ind w:firstLine="708"/>
        <w:rPr>
          <w:rFonts w:ascii="Times New Roman" w:hAnsi="Times New Roman" w:cs="Times New Roman"/>
          <w:sz w:val="24"/>
          <w:szCs w:val="24"/>
        </w:rPr>
      </w:pPr>
      <w:r>
        <w:rPr>
          <w:rFonts w:ascii="Times New Roman" w:hAnsi="Times New Roman" w:cs="Times New Roman"/>
          <w:sz w:val="24"/>
          <w:szCs w:val="24"/>
        </w:rPr>
        <w:t>1. эмоциональная разминка (провожу</w:t>
      </w:r>
      <w:r w:rsidDel="009C5AC2">
        <w:rPr>
          <w:rFonts w:ascii="Times New Roman" w:hAnsi="Times New Roman" w:cs="Times New Roman"/>
          <w:sz w:val="24"/>
          <w:szCs w:val="24"/>
        </w:rPr>
        <w:t xml:space="preserve"> </w:t>
      </w:r>
      <w:r w:rsidR="00F06B6C">
        <w:rPr>
          <w:rFonts w:ascii="Times New Roman" w:hAnsi="Times New Roman" w:cs="Times New Roman"/>
          <w:sz w:val="24"/>
          <w:szCs w:val="24"/>
        </w:rPr>
        <w:t>её почти на каждом уроке)</w:t>
      </w:r>
      <w:r>
        <w:rPr>
          <w:rFonts w:ascii="Times New Roman" w:hAnsi="Times New Roman" w:cs="Times New Roman"/>
          <w:sz w:val="24"/>
          <w:szCs w:val="24"/>
        </w:rPr>
        <w:t xml:space="preserve">: учитель называет повествовательное предложение, ученики должны найти к нему ассоциацию в системе «вижу, слышу, чувствую». </w:t>
      </w:r>
    </w:p>
    <w:p w:rsidR="004613BE" w:rsidRDefault="004613BE" w:rsidP="00C172DB">
      <w:pPr>
        <w:spacing w:line="360" w:lineRule="auto"/>
        <w:ind w:firstLine="708"/>
        <w:rPr>
          <w:rFonts w:ascii="Times New Roman" w:hAnsi="Times New Roman" w:cs="Times New Roman"/>
          <w:sz w:val="24"/>
          <w:szCs w:val="24"/>
        </w:rPr>
      </w:pPr>
      <w:r w:rsidRPr="00D415DB">
        <w:rPr>
          <w:rFonts w:ascii="Times New Roman" w:hAnsi="Times New Roman" w:cs="Times New Roman"/>
          <w:i/>
          <w:iCs/>
          <w:sz w:val="24"/>
          <w:szCs w:val="24"/>
        </w:rPr>
        <w:t>Учитель:</w:t>
      </w:r>
      <w:r>
        <w:rPr>
          <w:rFonts w:ascii="Times New Roman" w:hAnsi="Times New Roman" w:cs="Times New Roman"/>
          <w:sz w:val="24"/>
          <w:szCs w:val="24"/>
        </w:rPr>
        <w:t xml:space="preserve"> Идет дождь.</w:t>
      </w:r>
    </w:p>
    <w:p w:rsidR="004613BE" w:rsidRDefault="004613BE" w:rsidP="00C172DB">
      <w:pPr>
        <w:spacing w:line="360" w:lineRule="auto"/>
        <w:ind w:firstLine="708"/>
        <w:rPr>
          <w:rFonts w:ascii="Times New Roman" w:hAnsi="Times New Roman" w:cs="Times New Roman"/>
          <w:sz w:val="24"/>
          <w:szCs w:val="24"/>
        </w:rPr>
      </w:pPr>
      <w:r w:rsidRPr="00D415DB">
        <w:rPr>
          <w:rFonts w:ascii="Times New Roman" w:hAnsi="Times New Roman" w:cs="Times New Roman"/>
          <w:i/>
          <w:iCs/>
          <w:sz w:val="24"/>
          <w:szCs w:val="24"/>
        </w:rPr>
        <w:t>1 Ученик:</w:t>
      </w:r>
      <w:r>
        <w:rPr>
          <w:rFonts w:ascii="Times New Roman" w:hAnsi="Times New Roman" w:cs="Times New Roman"/>
          <w:sz w:val="24"/>
          <w:szCs w:val="24"/>
        </w:rPr>
        <w:t xml:space="preserve"> Вижу, как капли искрятся на солнце.</w:t>
      </w:r>
    </w:p>
    <w:p w:rsidR="004613BE" w:rsidRDefault="004613BE" w:rsidP="00C172DB">
      <w:pPr>
        <w:spacing w:line="360" w:lineRule="auto"/>
        <w:ind w:firstLine="708"/>
        <w:rPr>
          <w:rFonts w:ascii="Times New Roman" w:hAnsi="Times New Roman" w:cs="Times New Roman"/>
          <w:sz w:val="24"/>
          <w:szCs w:val="24"/>
        </w:rPr>
      </w:pPr>
      <w:r w:rsidRPr="00D415DB">
        <w:rPr>
          <w:rFonts w:ascii="Times New Roman" w:hAnsi="Times New Roman" w:cs="Times New Roman"/>
          <w:i/>
          <w:iCs/>
          <w:sz w:val="24"/>
          <w:szCs w:val="24"/>
        </w:rPr>
        <w:t>2 Ученик:</w:t>
      </w:r>
      <w:r>
        <w:rPr>
          <w:rFonts w:ascii="Times New Roman" w:hAnsi="Times New Roman" w:cs="Times New Roman"/>
          <w:sz w:val="24"/>
          <w:szCs w:val="24"/>
        </w:rPr>
        <w:t xml:space="preserve"> Слышу, как шуршат от дождя листья.</w:t>
      </w:r>
    </w:p>
    <w:p w:rsidR="004613BE" w:rsidRDefault="004613BE" w:rsidP="00C172DB">
      <w:pPr>
        <w:spacing w:line="360" w:lineRule="auto"/>
        <w:ind w:firstLine="708"/>
        <w:rPr>
          <w:rFonts w:ascii="Times New Roman" w:hAnsi="Times New Roman" w:cs="Times New Roman"/>
          <w:sz w:val="24"/>
          <w:szCs w:val="24"/>
        </w:rPr>
      </w:pPr>
      <w:r w:rsidRPr="00D415DB">
        <w:rPr>
          <w:rFonts w:ascii="Times New Roman" w:hAnsi="Times New Roman" w:cs="Times New Roman"/>
          <w:i/>
          <w:iCs/>
          <w:sz w:val="24"/>
          <w:szCs w:val="24"/>
        </w:rPr>
        <w:t>3 Ученик:</w:t>
      </w:r>
      <w:r>
        <w:rPr>
          <w:rFonts w:ascii="Times New Roman" w:hAnsi="Times New Roman" w:cs="Times New Roman"/>
          <w:sz w:val="24"/>
          <w:szCs w:val="24"/>
        </w:rPr>
        <w:t xml:space="preserve"> Чувствую аромат молодой зелени и свежести.</w:t>
      </w:r>
    </w:p>
    <w:p w:rsidR="00F06B6C" w:rsidRDefault="004613BE"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Подобный прием без сбоев срабатывает в любом классе. </w:t>
      </w:r>
      <w:r w:rsidR="00F06B6C">
        <w:rPr>
          <w:rFonts w:ascii="Times New Roman" w:hAnsi="Times New Roman" w:cs="Times New Roman"/>
          <w:sz w:val="24"/>
          <w:szCs w:val="24"/>
        </w:rPr>
        <w:t xml:space="preserve"> Как вариант подобного задания: в этой же системе «вижу, слышу, чувствую» использовать, например, только существительные (в теме «Назывные предложения», например), только прилагательные, только слова категории состояния, и т.д.</w:t>
      </w:r>
    </w:p>
    <w:p w:rsidR="00F06B6C" w:rsidRDefault="00F06B6C" w:rsidP="00F06B6C">
      <w:pPr>
        <w:spacing w:line="360" w:lineRule="auto"/>
        <w:ind w:firstLine="708"/>
        <w:rPr>
          <w:rFonts w:ascii="Times New Roman" w:hAnsi="Times New Roman" w:cs="Times New Roman"/>
          <w:sz w:val="24"/>
          <w:szCs w:val="24"/>
        </w:rPr>
      </w:pPr>
      <w:r w:rsidRPr="00D415DB">
        <w:rPr>
          <w:rFonts w:ascii="Times New Roman" w:hAnsi="Times New Roman" w:cs="Times New Roman"/>
          <w:i/>
          <w:iCs/>
          <w:sz w:val="24"/>
          <w:szCs w:val="24"/>
        </w:rPr>
        <w:t>Учитель:</w:t>
      </w:r>
      <w:r>
        <w:rPr>
          <w:rFonts w:ascii="Times New Roman" w:hAnsi="Times New Roman" w:cs="Times New Roman"/>
          <w:sz w:val="24"/>
          <w:szCs w:val="24"/>
        </w:rPr>
        <w:t xml:space="preserve"> Выглянуло солнце.</w:t>
      </w:r>
    </w:p>
    <w:p w:rsidR="00F06B6C" w:rsidRDefault="00F06B6C" w:rsidP="00F06B6C">
      <w:pPr>
        <w:spacing w:line="360" w:lineRule="auto"/>
        <w:ind w:firstLine="708"/>
        <w:rPr>
          <w:rFonts w:ascii="Times New Roman" w:hAnsi="Times New Roman" w:cs="Times New Roman"/>
          <w:sz w:val="24"/>
          <w:szCs w:val="24"/>
        </w:rPr>
      </w:pPr>
      <w:r w:rsidRPr="00D415DB">
        <w:rPr>
          <w:rFonts w:ascii="Times New Roman" w:hAnsi="Times New Roman" w:cs="Times New Roman"/>
          <w:i/>
          <w:iCs/>
          <w:sz w:val="24"/>
          <w:szCs w:val="24"/>
        </w:rPr>
        <w:t>1 Ученик:</w:t>
      </w:r>
      <w:r>
        <w:rPr>
          <w:rFonts w:ascii="Times New Roman" w:hAnsi="Times New Roman" w:cs="Times New Roman"/>
          <w:sz w:val="24"/>
          <w:szCs w:val="24"/>
        </w:rPr>
        <w:t xml:space="preserve"> Вижу. Ярко.</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Красота.</w:t>
      </w:r>
    </w:p>
    <w:p w:rsidR="00F06B6C" w:rsidRDefault="00F06B6C" w:rsidP="00F06B6C">
      <w:pPr>
        <w:spacing w:line="360" w:lineRule="auto"/>
        <w:ind w:firstLine="708"/>
        <w:rPr>
          <w:rFonts w:ascii="Times New Roman" w:hAnsi="Times New Roman" w:cs="Times New Roman"/>
          <w:sz w:val="24"/>
          <w:szCs w:val="24"/>
        </w:rPr>
      </w:pPr>
      <w:r w:rsidRPr="00D415DB">
        <w:rPr>
          <w:rFonts w:ascii="Times New Roman" w:hAnsi="Times New Roman" w:cs="Times New Roman"/>
          <w:i/>
          <w:iCs/>
          <w:sz w:val="24"/>
          <w:szCs w:val="24"/>
        </w:rPr>
        <w:t>2 Ученик:</w:t>
      </w:r>
      <w:r>
        <w:rPr>
          <w:rFonts w:ascii="Times New Roman" w:hAnsi="Times New Roman" w:cs="Times New Roman"/>
          <w:sz w:val="24"/>
          <w:szCs w:val="24"/>
        </w:rPr>
        <w:t xml:space="preserve"> Слышу. Восторженно.</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Смех.</w:t>
      </w:r>
    </w:p>
    <w:p w:rsidR="00F06B6C" w:rsidRDefault="00F06B6C" w:rsidP="00F06B6C">
      <w:pPr>
        <w:spacing w:line="360" w:lineRule="auto"/>
        <w:ind w:firstLine="708"/>
        <w:rPr>
          <w:rFonts w:ascii="Times New Roman" w:hAnsi="Times New Roman" w:cs="Times New Roman"/>
          <w:sz w:val="24"/>
          <w:szCs w:val="24"/>
        </w:rPr>
      </w:pPr>
      <w:r w:rsidRPr="00D415DB">
        <w:rPr>
          <w:rFonts w:ascii="Times New Roman" w:hAnsi="Times New Roman" w:cs="Times New Roman"/>
          <w:i/>
          <w:iCs/>
          <w:sz w:val="24"/>
          <w:szCs w:val="24"/>
        </w:rPr>
        <w:t>3 Ученик:</w:t>
      </w:r>
      <w:r>
        <w:rPr>
          <w:rFonts w:ascii="Times New Roman" w:hAnsi="Times New Roman" w:cs="Times New Roman"/>
          <w:sz w:val="24"/>
          <w:szCs w:val="24"/>
        </w:rPr>
        <w:t xml:space="preserve"> Чувствую. Тепло.</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Радость.</w:t>
      </w:r>
    </w:p>
    <w:p w:rsidR="004613BE" w:rsidRDefault="00F06B6C"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lastRenderedPageBreak/>
        <w:t xml:space="preserve"> </w:t>
      </w:r>
      <w:r w:rsidR="004613BE">
        <w:rPr>
          <w:rFonts w:ascii="Times New Roman" w:hAnsi="Times New Roman" w:cs="Times New Roman"/>
          <w:sz w:val="24"/>
          <w:szCs w:val="24"/>
        </w:rPr>
        <w:t xml:space="preserve">В 5-6 классах объединяю игру с физминуткой: при помощи передачи мяча учитель указывает первого отвечающего, а затем сами участники игры передают мяч следующему. </w:t>
      </w:r>
    </w:p>
    <w:p w:rsidR="004613BE" w:rsidRDefault="004613BE"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2. Задание «Используй в предложении какой – либо троп» уже сложнее. Для его выполнения нужны не только эмоции, но и теоретические знания. Мы можем предложить использовать какое – либо определенное средство выразительности, а можем оставить выбор за учеником. Конечно, после упражнения необходим анализ: какое средство органичнее, ярче, эффектнее смотрится в предложении. Вот какие предложения составили ученики 5 класса, работая с фразой «Наступила весна»: </w:t>
      </w:r>
    </w:p>
    <w:p w:rsidR="004613BE" w:rsidRDefault="004613BE" w:rsidP="00C172DB">
      <w:pPr>
        <w:pStyle w:val="a5"/>
        <w:numPr>
          <w:ilvl w:val="0"/>
          <w:numId w:val="1"/>
        </w:numPr>
        <w:spacing w:line="360" w:lineRule="auto"/>
        <w:rPr>
          <w:rFonts w:ascii="Times New Roman" w:hAnsi="Times New Roman" w:cs="Times New Roman"/>
          <w:i/>
          <w:iCs/>
          <w:sz w:val="24"/>
          <w:szCs w:val="24"/>
        </w:rPr>
      </w:pPr>
      <w:r w:rsidRPr="00C3252C">
        <w:rPr>
          <w:rFonts w:ascii="Times New Roman" w:hAnsi="Times New Roman" w:cs="Times New Roman"/>
          <w:i/>
          <w:iCs/>
          <w:sz w:val="24"/>
          <w:szCs w:val="24"/>
        </w:rPr>
        <w:t xml:space="preserve">Легкой походкой пришла весна. </w:t>
      </w:r>
      <w:r>
        <w:rPr>
          <w:rFonts w:ascii="Times New Roman" w:hAnsi="Times New Roman" w:cs="Times New Roman"/>
          <w:i/>
          <w:iCs/>
          <w:sz w:val="24"/>
          <w:szCs w:val="24"/>
        </w:rPr>
        <w:t xml:space="preserve">  </w:t>
      </w:r>
      <w:r>
        <w:rPr>
          <w:rFonts w:ascii="Times New Roman" w:hAnsi="Times New Roman" w:cs="Times New Roman"/>
          <w:i/>
          <w:iCs/>
          <w:sz w:val="24"/>
          <w:szCs w:val="24"/>
        </w:rPr>
        <w:tab/>
      </w:r>
      <w:r>
        <w:rPr>
          <w:rFonts w:ascii="Times New Roman" w:hAnsi="Times New Roman" w:cs="Times New Roman"/>
          <w:i/>
          <w:iCs/>
          <w:sz w:val="24"/>
          <w:szCs w:val="24"/>
        </w:rPr>
        <w:tab/>
      </w:r>
      <w:r>
        <w:rPr>
          <w:rFonts w:ascii="Times New Roman" w:hAnsi="Times New Roman" w:cs="Times New Roman"/>
          <w:i/>
          <w:iCs/>
          <w:sz w:val="24"/>
          <w:szCs w:val="24"/>
        </w:rPr>
        <w:tab/>
      </w:r>
      <w:r>
        <w:rPr>
          <w:rFonts w:ascii="Times New Roman" w:hAnsi="Times New Roman" w:cs="Times New Roman"/>
          <w:i/>
          <w:iCs/>
          <w:sz w:val="24"/>
          <w:szCs w:val="24"/>
        </w:rPr>
        <w:tab/>
      </w:r>
      <w:r>
        <w:rPr>
          <w:rFonts w:ascii="Times New Roman" w:hAnsi="Times New Roman" w:cs="Times New Roman"/>
          <w:i/>
          <w:iCs/>
          <w:sz w:val="24"/>
          <w:szCs w:val="24"/>
        </w:rPr>
        <w:tab/>
        <w:t xml:space="preserve"> *олицетворение</w:t>
      </w:r>
    </w:p>
    <w:p w:rsidR="004613BE" w:rsidRDefault="004613BE" w:rsidP="00C172DB">
      <w:pPr>
        <w:pStyle w:val="a5"/>
        <w:numPr>
          <w:ilvl w:val="0"/>
          <w:numId w:val="1"/>
        </w:numPr>
        <w:spacing w:line="360" w:lineRule="auto"/>
        <w:rPr>
          <w:rFonts w:ascii="Times New Roman" w:hAnsi="Times New Roman" w:cs="Times New Roman"/>
          <w:i/>
          <w:iCs/>
          <w:sz w:val="24"/>
          <w:szCs w:val="24"/>
        </w:rPr>
      </w:pPr>
      <w:r w:rsidRPr="00C3252C">
        <w:rPr>
          <w:rFonts w:ascii="Times New Roman" w:hAnsi="Times New Roman" w:cs="Times New Roman"/>
          <w:i/>
          <w:iCs/>
          <w:sz w:val="24"/>
          <w:szCs w:val="24"/>
        </w:rPr>
        <w:t xml:space="preserve">Пришла  юная весна. </w:t>
      </w:r>
      <w:r>
        <w:rPr>
          <w:rFonts w:ascii="Times New Roman" w:hAnsi="Times New Roman" w:cs="Times New Roman"/>
          <w:i/>
          <w:iCs/>
          <w:sz w:val="24"/>
          <w:szCs w:val="24"/>
        </w:rPr>
        <w:tab/>
      </w:r>
      <w:r>
        <w:rPr>
          <w:rFonts w:ascii="Times New Roman" w:hAnsi="Times New Roman" w:cs="Times New Roman"/>
          <w:i/>
          <w:iCs/>
          <w:sz w:val="24"/>
          <w:szCs w:val="24"/>
        </w:rPr>
        <w:tab/>
      </w:r>
      <w:r>
        <w:rPr>
          <w:rFonts w:ascii="Times New Roman" w:hAnsi="Times New Roman" w:cs="Times New Roman"/>
          <w:i/>
          <w:iCs/>
          <w:sz w:val="24"/>
          <w:szCs w:val="24"/>
        </w:rPr>
        <w:tab/>
      </w:r>
      <w:r>
        <w:rPr>
          <w:rFonts w:ascii="Times New Roman" w:hAnsi="Times New Roman" w:cs="Times New Roman"/>
          <w:i/>
          <w:iCs/>
          <w:sz w:val="24"/>
          <w:szCs w:val="24"/>
        </w:rPr>
        <w:tab/>
      </w:r>
      <w:r>
        <w:rPr>
          <w:rFonts w:ascii="Times New Roman" w:hAnsi="Times New Roman" w:cs="Times New Roman"/>
          <w:i/>
          <w:iCs/>
          <w:sz w:val="24"/>
          <w:szCs w:val="24"/>
        </w:rPr>
        <w:tab/>
      </w:r>
      <w:r>
        <w:rPr>
          <w:rFonts w:ascii="Times New Roman" w:hAnsi="Times New Roman" w:cs="Times New Roman"/>
          <w:i/>
          <w:iCs/>
          <w:sz w:val="24"/>
          <w:szCs w:val="24"/>
        </w:rPr>
        <w:tab/>
        <w:t xml:space="preserve"> *эпитет</w:t>
      </w:r>
    </w:p>
    <w:p w:rsidR="004613BE" w:rsidRDefault="004613BE" w:rsidP="00C172DB">
      <w:pPr>
        <w:pStyle w:val="a5"/>
        <w:numPr>
          <w:ilvl w:val="0"/>
          <w:numId w:val="1"/>
        </w:numPr>
        <w:spacing w:line="360" w:lineRule="auto"/>
        <w:rPr>
          <w:rFonts w:ascii="Times New Roman" w:hAnsi="Times New Roman" w:cs="Times New Roman"/>
          <w:i/>
          <w:iCs/>
          <w:sz w:val="24"/>
          <w:szCs w:val="24"/>
        </w:rPr>
      </w:pPr>
      <w:r w:rsidRPr="00C3252C">
        <w:rPr>
          <w:rFonts w:ascii="Times New Roman" w:hAnsi="Times New Roman" w:cs="Times New Roman"/>
          <w:i/>
          <w:iCs/>
          <w:sz w:val="24"/>
          <w:szCs w:val="24"/>
        </w:rPr>
        <w:t>Юной красавицей пришла на землю весна.</w:t>
      </w:r>
      <w:r>
        <w:rPr>
          <w:rFonts w:ascii="Times New Roman" w:hAnsi="Times New Roman" w:cs="Times New Roman"/>
          <w:i/>
          <w:iCs/>
          <w:sz w:val="24"/>
          <w:szCs w:val="24"/>
        </w:rPr>
        <w:tab/>
      </w:r>
      <w:r>
        <w:rPr>
          <w:rFonts w:ascii="Times New Roman" w:hAnsi="Times New Roman" w:cs="Times New Roman"/>
          <w:i/>
          <w:iCs/>
          <w:sz w:val="24"/>
          <w:szCs w:val="24"/>
        </w:rPr>
        <w:tab/>
      </w:r>
      <w:r>
        <w:rPr>
          <w:rFonts w:ascii="Times New Roman" w:hAnsi="Times New Roman" w:cs="Times New Roman"/>
          <w:i/>
          <w:iCs/>
          <w:sz w:val="24"/>
          <w:szCs w:val="24"/>
        </w:rPr>
        <w:tab/>
        <w:t xml:space="preserve"> *метафора</w:t>
      </w:r>
    </w:p>
    <w:p w:rsidR="004613BE" w:rsidRDefault="004613BE" w:rsidP="00C172DB">
      <w:pPr>
        <w:pStyle w:val="a5"/>
        <w:numPr>
          <w:ilvl w:val="0"/>
          <w:numId w:val="1"/>
        </w:numPr>
        <w:spacing w:line="360" w:lineRule="auto"/>
        <w:rPr>
          <w:rFonts w:ascii="Times New Roman" w:hAnsi="Times New Roman" w:cs="Times New Roman"/>
          <w:i/>
          <w:iCs/>
          <w:sz w:val="24"/>
          <w:szCs w:val="24"/>
        </w:rPr>
      </w:pPr>
      <w:r w:rsidRPr="00C3252C">
        <w:rPr>
          <w:rFonts w:ascii="Times New Roman" w:hAnsi="Times New Roman" w:cs="Times New Roman"/>
          <w:i/>
          <w:iCs/>
          <w:sz w:val="24"/>
          <w:szCs w:val="24"/>
        </w:rPr>
        <w:t xml:space="preserve"> Как вечный символ жизни</w:t>
      </w:r>
      <w:r w:rsidR="005D4A51">
        <w:rPr>
          <w:rFonts w:ascii="Times New Roman" w:hAnsi="Times New Roman" w:cs="Times New Roman"/>
          <w:i/>
          <w:iCs/>
          <w:sz w:val="24"/>
          <w:szCs w:val="24"/>
        </w:rPr>
        <w:t xml:space="preserve">, </w:t>
      </w:r>
      <w:r w:rsidRPr="00C3252C">
        <w:rPr>
          <w:rFonts w:ascii="Times New Roman" w:hAnsi="Times New Roman" w:cs="Times New Roman"/>
          <w:i/>
          <w:iCs/>
          <w:sz w:val="24"/>
          <w:szCs w:val="24"/>
        </w:rPr>
        <w:t xml:space="preserve"> на землю пришла весна. </w:t>
      </w:r>
      <w:r>
        <w:rPr>
          <w:rFonts w:ascii="Times New Roman" w:hAnsi="Times New Roman" w:cs="Times New Roman"/>
          <w:i/>
          <w:iCs/>
          <w:sz w:val="24"/>
          <w:szCs w:val="24"/>
        </w:rPr>
        <w:tab/>
      </w:r>
      <w:r>
        <w:rPr>
          <w:rFonts w:ascii="Times New Roman" w:hAnsi="Times New Roman" w:cs="Times New Roman"/>
          <w:i/>
          <w:iCs/>
          <w:sz w:val="24"/>
          <w:szCs w:val="24"/>
        </w:rPr>
        <w:tab/>
        <w:t xml:space="preserve"> *сравнение</w:t>
      </w:r>
    </w:p>
    <w:p w:rsidR="004613BE" w:rsidRDefault="004613BE" w:rsidP="00C172DB">
      <w:pPr>
        <w:pStyle w:val="a5"/>
        <w:numPr>
          <w:ilvl w:val="0"/>
          <w:numId w:val="1"/>
        </w:numPr>
        <w:spacing w:line="360" w:lineRule="auto"/>
        <w:rPr>
          <w:rFonts w:ascii="Times New Roman" w:hAnsi="Times New Roman" w:cs="Times New Roman"/>
          <w:i/>
          <w:iCs/>
          <w:sz w:val="24"/>
          <w:szCs w:val="24"/>
        </w:rPr>
      </w:pPr>
      <w:r w:rsidRPr="00C3252C">
        <w:rPr>
          <w:rFonts w:ascii="Times New Roman" w:hAnsi="Times New Roman" w:cs="Times New Roman"/>
          <w:i/>
          <w:iCs/>
          <w:sz w:val="24"/>
          <w:szCs w:val="24"/>
        </w:rPr>
        <w:t>Весна…Весна при</w:t>
      </w:r>
      <w:r>
        <w:rPr>
          <w:rFonts w:ascii="Times New Roman" w:hAnsi="Times New Roman" w:cs="Times New Roman"/>
          <w:i/>
          <w:iCs/>
          <w:sz w:val="24"/>
          <w:szCs w:val="24"/>
        </w:rPr>
        <w:t>шла!</w:t>
      </w:r>
      <w:r>
        <w:rPr>
          <w:rFonts w:ascii="Times New Roman" w:hAnsi="Times New Roman" w:cs="Times New Roman"/>
          <w:i/>
          <w:iCs/>
          <w:sz w:val="24"/>
          <w:szCs w:val="24"/>
        </w:rPr>
        <w:tab/>
      </w:r>
      <w:r>
        <w:rPr>
          <w:rFonts w:ascii="Times New Roman" w:hAnsi="Times New Roman" w:cs="Times New Roman"/>
          <w:i/>
          <w:iCs/>
          <w:sz w:val="24"/>
          <w:szCs w:val="24"/>
        </w:rPr>
        <w:tab/>
      </w:r>
      <w:r>
        <w:rPr>
          <w:rFonts w:ascii="Times New Roman" w:hAnsi="Times New Roman" w:cs="Times New Roman"/>
          <w:i/>
          <w:iCs/>
          <w:sz w:val="24"/>
          <w:szCs w:val="24"/>
        </w:rPr>
        <w:tab/>
      </w:r>
      <w:r>
        <w:rPr>
          <w:rFonts w:ascii="Times New Roman" w:hAnsi="Times New Roman" w:cs="Times New Roman"/>
          <w:i/>
          <w:iCs/>
          <w:sz w:val="24"/>
          <w:szCs w:val="24"/>
        </w:rPr>
        <w:tab/>
      </w:r>
      <w:r>
        <w:rPr>
          <w:rFonts w:ascii="Times New Roman" w:hAnsi="Times New Roman" w:cs="Times New Roman"/>
          <w:i/>
          <w:iCs/>
          <w:sz w:val="24"/>
          <w:szCs w:val="24"/>
        </w:rPr>
        <w:tab/>
      </w:r>
      <w:r>
        <w:rPr>
          <w:rFonts w:ascii="Times New Roman" w:hAnsi="Times New Roman" w:cs="Times New Roman"/>
          <w:i/>
          <w:iCs/>
          <w:sz w:val="24"/>
          <w:szCs w:val="24"/>
        </w:rPr>
        <w:tab/>
        <w:t xml:space="preserve"> * повтор</w:t>
      </w:r>
    </w:p>
    <w:p w:rsidR="004613BE" w:rsidRDefault="004613BE"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После этого упражнения мы договорились с учениками, что в их сочинениях будет не менее 4 средств выразительности и что ученики укажут на полях, какой из тропов использован. И если сначала эмоциональность и образность сочинения  были искусственно созданы, то с каждой последующей работой  они все органичнее украшали сочинение.</w:t>
      </w:r>
    </w:p>
    <w:p w:rsidR="005D4A51" w:rsidRDefault="004613BE" w:rsidP="005D4A51">
      <w:pPr>
        <w:spacing w:line="360" w:lineRule="auto"/>
        <w:ind w:firstLine="0"/>
        <w:jc w:val="right"/>
        <w:rPr>
          <w:rFonts w:ascii="Times New Roman" w:hAnsi="Times New Roman" w:cs="Times New Roman"/>
          <w:sz w:val="24"/>
          <w:szCs w:val="24"/>
        </w:rPr>
      </w:pPr>
      <w:r>
        <w:rPr>
          <w:rFonts w:ascii="Times New Roman" w:hAnsi="Times New Roman" w:cs="Times New Roman"/>
          <w:sz w:val="24"/>
          <w:szCs w:val="24"/>
        </w:rPr>
        <w:tab/>
      </w:r>
      <w:r w:rsidR="005D4A51" w:rsidRPr="00F06B6C">
        <w:rPr>
          <w:rFonts w:ascii="Times New Roman" w:hAnsi="Times New Roman" w:cs="Times New Roman"/>
          <w:sz w:val="24"/>
          <w:szCs w:val="24"/>
        </w:rPr>
        <w:t xml:space="preserve">О </w:t>
      </w:r>
      <w:r w:rsidR="00F06B6C" w:rsidRPr="00F06B6C">
        <w:rPr>
          <w:rFonts w:ascii="Times New Roman" w:hAnsi="Times New Roman" w:cs="Times New Roman"/>
          <w:sz w:val="24"/>
          <w:szCs w:val="24"/>
        </w:rPr>
        <w:t>Е</w:t>
      </w:r>
      <w:r w:rsidR="005D4A51" w:rsidRPr="00F06B6C">
        <w:rPr>
          <w:rFonts w:ascii="Times New Roman" w:hAnsi="Times New Roman" w:cs="Times New Roman"/>
          <w:sz w:val="24"/>
          <w:szCs w:val="24"/>
        </w:rPr>
        <w:t>ДИНСТВЕ</w:t>
      </w:r>
      <w:r w:rsidR="00F06B6C">
        <w:rPr>
          <w:rFonts w:ascii="Times New Roman" w:hAnsi="Times New Roman" w:cs="Times New Roman"/>
          <w:sz w:val="24"/>
          <w:szCs w:val="24"/>
        </w:rPr>
        <w:t xml:space="preserve"> </w:t>
      </w:r>
      <w:r w:rsidR="005D4A51">
        <w:rPr>
          <w:rFonts w:ascii="Times New Roman" w:hAnsi="Times New Roman" w:cs="Times New Roman"/>
          <w:sz w:val="24"/>
          <w:szCs w:val="24"/>
        </w:rPr>
        <w:t>ФОРМЫ И СОДЕРЖАНИЯ</w:t>
      </w:r>
    </w:p>
    <w:p w:rsidR="004613BE" w:rsidRDefault="004613BE" w:rsidP="005D4A51">
      <w:pPr>
        <w:spacing w:line="360" w:lineRule="auto"/>
        <w:ind w:firstLine="708"/>
        <w:rPr>
          <w:rFonts w:ascii="Times New Roman" w:hAnsi="Times New Roman" w:cs="Times New Roman"/>
          <w:sz w:val="24"/>
          <w:szCs w:val="24"/>
        </w:rPr>
      </w:pPr>
      <w:r>
        <w:rPr>
          <w:rFonts w:ascii="Times New Roman" w:hAnsi="Times New Roman" w:cs="Times New Roman"/>
          <w:sz w:val="24"/>
          <w:szCs w:val="24"/>
        </w:rPr>
        <w:t>Изменяющееся содержание стало требовать от учеников и новых форм</w:t>
      </w:r>
      <w:r w:rsidR="00F06B6C">
        <w:rPr>
          <w:rFonts w:ascii="Times New Roman" w:hAnsi="Times New Roman" w:cs="Times New Roman"/>
          <w:sz w:val="24"/>
          <w:szCs w:val="24"/>
        </w:rPr>
        <w:t xml:space="preserve"> сочинения</w:t>
      </w:r>
      <w:r>
        <w:rPr>
          <w:rFonts w:ascii="Times New Roman" w:hAnsi="Times New Roman" w:cs="Times New Roman"/>
          <w:sz w:val="24"/>
          <w:szCs w:val="24"/>
        </w:rPr>
        <w:t xml:space="preserve">. </w:t>
      </w:r>
      <w:r w:rsidR="00F06B6C">
        <w:rPr>
          <w:rFonts w:ascii="Times New Roman" w:hAnsi="Times New Roman" w:cs="Times New Roman"/>
          <w:sz w:val="24"/>
          <w:szCs w:val="24"/>
        </w:rPr>
        <w:t xml:space="preserve">Важно учителю быть предельно внимательным к любой изюминке. Подобно тому, как в технологии ЦРПС существует понятие «банк особенных операций», так и мы создали </w:t>
      </w:r>
      <w:r>
        <w:rPr>
          <w:rFonts w:ascii="Times New Roman" w:hAnsi="Times New Roman" w:cs="Times New Roman"/>
          <w:sz w:val="24"/>
          <w:szCs w:val="24"/>
        </w:rPr>
        <w:t xml:space="preserve"> банк идей. Он у каждого свой, оговорим лишь его форму: в одной колонке укажем то, над чем работали, а в другой  - уже получившиеся «наработки». Например,  так выглядят  записи у ученицы 10 класса (приведу два фрагмента):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52"/>
        <w:gridCol w:w="5919"/>
      </w:tblGrid>
      <w:tr w:rsidR="004613BE" w:rsidRPr="00EF077D">
        <w:tc>
          <w:tcPr>
            <w:tcW w:w="3652" w:type="dxa"/>
          </w:tcPr>
          <w:p w:rsidR="004613BE" w:rsidRPr="00EF077D" w:rsidRDefault="004613BE" w:rsidP="005D4A51">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То, над чем работа</w:t>
            </w:r>
            <w:r w:rsidR="005D4A51">
              <w:rPr>
                <w:rFonts w:ascii="Times New Roman" w:hAnsi="Times New Roman" w:cs="Times New Roman"/>
                <w:sz w:val="24"/>
                <w:szCs w:val="24"/>
              </w:rPr>
              <w:t xml:space="preserve">ла, чтобы сочинение </w:t>
            </w:r>
            <w:r w:rsidRPr="00EF077D">
              <w:rPr>
                <w:rFonts w:ascii="Times New Roman" w:hAnsi="Times New Roman" w:cs="Times New Roman"/>
                <w:sz w:val="24"/>
                <w:szCs w:val="24"/>
              </w:rPr>
              <w:t xml:space="preserve"> был</w:t>
            </w:r>
            <w:r w:rsidR="005D4A51">
              <w:rPr>
                <w:rFonts w:ascii="Times New Roman" w:hAnsi="Times New Roman" w:cs="Times New Roman"/>
                <w:sz w:val="24"/>
                <w:szCs w:val="24"/>
              </w:rPr>
              <w:t xml:space="preserve">о </w:t>
            </w:r>
            <w:r w:rsidRPr="00EF077D">
              <w:rPr>
                <w:rFonts w:ascii="Times New Roman" w:hAnsi="Times New Roman" w:cs="Times New Roman"/>
                <w:sz w:val="24"/>
                <w:szCs w:val="24"/>
              </w:rPr>
              <w:t>интересн</w:t>
            </w:r>
            <w:r w:rsidR="005D4A51">
              <w:rPr>
                <w:rFonts w:ascii="Times New Roman" w:hAnsi="Times New Roman" w:cs="Times New Roman"/>
                <w:sz w:val="24"/>
                <w:szCs w:val="24"/>
              </w:rPr>
              <w:t>ым</w:t>
            </w:r>
            <w:r w:rsidR="008056C7">
              <w:rPr>
                <w:rFonts w:ascii="Times New Roman" w:hAnsi="Times New Roman" w:cs="Times New Roman"/>
                <w:sz w:val="24"/>
                <w:szCs w:val="24"/>
              </w:rPr>
              <w:t>.</w:t>
            </w:r>
          </w:p>
        </w:tc>
        <w:tc>
          <w:tcPr>
            <w:tcW w:w="5919"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Как получилось</w:t>
            </w:r>
            <w:r w:rsidR="008056C7">
              <w:rPr>
                <w:rFonts w:ascii="Times New Roman" w:hAnsi="Times New Roman" w:cs="Times New Roman"/>
                <w:sz w:val="24"/>
                <w:szCs w:val="24"/>
              </w:rPr>
              <w:t>. Возможные формы.</w:t>
            </w:r>
          </w:p>
        </w:tc>
      </w:tr>
      <w:tr w:rsidR="004613BE" w:rsidRPr="00EF077D">
        <w:tc>
          <w:tcPr>
            <w:tcW w:w="3652"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Вступление</w:t>
            </w:r>
          </w:p>
        </w:tc>
        <w:tc>
          <w:tcPr>
            <w:tcW w:w="5919" w:type="dxa"/>
          </w:tcPr>
          <w:p w:rsidR="004613BE" w:rsidRPr="00EF077D" w:rsidRDefault="004613BE" w:rsidP="00C172DB">
            <w:pPr>
              <w:pStyle w:val="a5"/>
              <w:numPr>
                <w:ilvl w:val="0"/>
                <w:numId w:val="5"/>
              </w:numPr>
              <w:spacing w:line="360" w:lineRule="auto"/>
              <w:ind w:left="318"/>
              <w:rPr>
                <w:rFonts w:ascii="Times New Roman" w:hAnsi="Times New Roman" w:cs="Times New Roman"/>
                <w:sz w:val="24"/>
                <w:szCs w:val="24"/>
              </w:rPr>
            </w:pPr>
            <w:r w:rsidRPr="00EF077D">
              <w:rPr>
                <w:rFonts w:ascii="Times New Roman" w:hAnsi="Times New Roman" w:cs="Times New Roman"/>
                <w:sz w:val="24"/>
                <w:szCs w:val="24"/>
              </w:rPr>
              <w:t>Риторический вопрос</w:t>
            </w:r>
          </w:p>
          <w:p w:rsidR="004613BE" w:rsidRPr="00EF077D" w:rsidRDefault="004613BE" w:rsidP="00C172DB">
            <w:pPr>
              <w:pStyle w:val="a5"/>
              <w:numPr>
                <w:ilvl w:val="0"/>
                <w:numId w:val="5"/>
              </w:numPr>
              <w:spacing w:line="360" w:lineRule="auto"/>
              <w:ind w:left="318"/>
              <w:rPr>
                <w:rFonts w:ascii="Times New Roman" w:hAnsi="Times New Roman" w:cs="Times New Roman"/>
                <w:sz w:val="24"/>
                <w:szCs w:val="24"/>
              </w:rPr>
            </w:pPr>
            <w:r w:rsidRPr="00EF077D">
              <w:rPr>
                <w:rFonts w:ascii="Times New Roman" w:hAnsi="Times New Roman" w:cs="Times New Roman"/>
                <w:sz w:val="24"/>
                <w:szCs w:val="24"/>
              </w:rPr>
              <w:t>Вопрос к читателю</w:t>
            </w:r>
          </w:p>
          <w:p w:rsidR="004613BE" w:rsidRPr="00EF077D" w:rsidRDefault="004613BE" w:rsidP="00C172DB">
            <w:pPr>
              <w:pStyle w:val="a5"/>
              <w:numPr>
                <w:ilvl w:val="0"/>
                <w:numId w:val="5"/>
              </w:numPr>
              <w:spacing w:line="360" w:lineRule="auto"/>
              <w:ind w:left="318"/>
              <w:rPr>
                <w:rFonts w:ascii="Times New Roman" w:hAnsi="Times New Roman" w:cs="Times New Roman"/>
                <w:sz w:val="24"/>
                <w:szCs w:val="24"/>
              </w:rPr>
            </w:pPr>
            <w:r w:rsidRPr="00EF077D">
              <w:rPr>
                <w:rFonts w:ascii="Times New Roman" w:hAnsi="Times New Roman" w:cs="Times New Roman"/>
                <w:sz w:val="24"/>
                <w:szCs w:val="24"/>
              </w:rPr>
              <w:t>Неполное, часто непонятное  предложение</w:t>
            </w:r>
          </w:p>
          <w:p w:rsidR="004613BE" w:rsidRPr="00EF077D" w:rsidRDefault="004613BE" w:rsidP="00C172DB">
            <w:pPr>
              <w:pStyle w:val="a5"/>
              <w:numPr>
                <w:ilvl w:val="0"/>
                <w:numId w:val="5"/>
              </w:numPr>
              <w:spacing w:line="360" w:lineRule="auto"/>
              <w:ind w:left="318"/>
              <w:rPr>
                <w:rFonts w:ascii="Times New Roman" w:hAnsi="Times New Roman" w:cs="Times New Roman"/>
                <w:sz w:val="24"/>
                <w:szCs w:val="24"/>
              </w:rPr>
            </w:pPr>
            <w:r w:rsidRPr="00EF077D">
              <w:rPr>
                <w:rFonts w:ascii="Times New Roman" w:hAnsi="Times New Roman" w:cs="Times New Roman"/>
                <w:sz w:val="24"/>
                <w:szCs w:val="24"/>
              </w:rPr>
              <w:t>Первое предложение – вывод. (Все остальное сочинение – рассказ о том, как это  получилось)</w:t>
            </w:r>
          </w:p>
        </w:tc>
      </w:tr>
      <w:tr w:rsidR="004613BE" w:rsidRPr="00EF077D">
        <w:tc>
          <w:tcPr>
            <w:tcW w:w="3652"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Форма сочинения</w:t>
            </w:r>
          </w:p>
        </w:tc>
        <w:tc>
          <w:tcPr>
            <w:tcW w:w="5919" w:type="dxa"/>
          </w:tcPr>
          <w:p w:rsidR="004613BE" w:rsidRPr="00EF077D" w:rsidRDefault="004613BE" w:rsidP="00C172DB">
            <w:pPr>
              <w:pStyle w:val="a5"/>
              <w:numPr>
                <w:ilvl w:val="0"/>
                <w:numId w:val="6"/>
              </w:numPr>
              <w:spacing w:line="360" w:lineRule="auto"/>
              <w:ind w:left="318"/>
              <w:rPr>
                <w:rFonts w:ascii="Times New Roman" w:hAnsi="Times New Roman" w:cs="Times New Roman"/>
                <w:sz w:val="24"/>
                <w:szCs w:val="24"/>
              </w:rPr>
            </w:pPr>
            <w:r w:rsidRPr="00EF077D">
              <w:rPr>
                <w:rFonts w:ascii="Times New Roman" w:hAnsi="Times New Roman" w:cs="Times New Roman"/>
                <w:sz w:val="24"/>
                <w:szCs w:val="24"/>
              </w:rPr>
              <w:t xml:space="preserve">Кольцевая </w:t>
            </w:r>
          </w:p>
          <w:p w:rsidR="004613BE" w:rsidRPr="00EF077D" w:rsidRDefault="004613BE" w:rsidP="00C172DB">
            <w:pPr>
              <w:pStyle w:val="a5"/>
              <w:numPr>
                <w:ilvl w:val="0"/>
                <w:numId w:val="6"/>
              </w:numPr>
              <w:spacing w:line="360" w:lineRule="auto"/>
              <w:ind w:left="318"/>
              <w:rPr>
                <w:rFonts w:ascii="Times New Roman" w:hAnsi="Times New Roman" w:cs="Times New Roman"/>
                <w:sz w:val="24"/>
                <w:szCs w:val="24"/>
              </w:rPr>
            </w:pPr>
            <w:r w:rsidRPr="00EF077D">
              <w:rPr>
                <w:rFonts w:ascii="Times New Roman" w:hAnsi="Times New Roman" w:cs="Times New Roman"/>
                <w:sz w:val="24"/>
                <w:szCs w:val="24"/>
              </w:rPr>
              <w:t>Рассказ в рассказе</w:t>
            </w:r>
          </w:p>
          <w:p w:rsidR="004613BE" w:rsidRPr="00EF077D" w:rsidRDefault="004613BE" w:rsidP="00C172DB">
            <w:pPr>
              <w:pStyle w:val="a5"/>
              <w:numPr>
                <w:ilvl w:val="0"/>
                <w:numId w:val="6"/>
              </w:numPr>
              <w:spacing w:line="360" w:lineRule="auto"/>
              <w:ind w:left="318"/>
              <w:rPr>
                <w:rFonts w:ascii="Times New Roman" w:hAnsi="Times New Roman" w:cs="Times New Roman"/>
                <w:sz w:val="24"/>
                <w:szCs w:val="24"/>
              </w:rPr>
            </w:pPr>
            <w:r w:rsidRPr="00EF077D">
              <w:rPr>
                <w:rFonts w:ascii="Times New Roman" w:hAnsi="Times New Roman" w:cs="Times New Roman"/>
                <w:sz w:val="24"/>
                <w:szCs w:val="24"/>
              </w:rPr>
              <w:lastRenderedPageBreak/>
              <w:t>«Красная нить» (повтор одной и той же мысли или детали, но  с разными акцентами)</w:t>
            </w:r>
          </w:p>
          <w:p w:rsidR="004613BE" w:rsidRPr="00EF077D" w:rsidRDefault="004613BE" w:rsidP="00C172DB">
            <w:pPr>
              <w:pStyle w:val="a5"/>
              <w:numPr>
                <w:ilvl w:val="0"/>
                <w:numId w:val="6"/>
              </w:numPr>
              <w:spacing w:line="360" w:lineRule="auto"/>
              <w:ind w:left="318"/>
              <w:rPr>
                <w:rFonts w:ascii="Times New Roman" w:hAnsi="Times New Roman" w:cs="Times New Roman"/>
                <w:sz w:val="24"/>
                <w:szCs w:val="24"/>
              </w:rPr>
            </w:pPr>
            <w:r w:rsidRPr="00EF077D">
              <w:rPr>
                <w:rFonts w:ascii="Times New Roman" w:hAnsi="Times New Roman" w:cs="Times New Roman"/>
                <w:sz w:val="24"/>
                <w:szCs w:val="24"/>
              </w:rPr>
              <w:t>Стихотворная строка (можно взять известное стихотворение) как заголовок абзаца</w:t>
            </w:r>
          </w:p>
          <w:p w:rsidR="004613BE" w:rsidRPr="00EF077D" w:rsidRDefault="004613BE" w:rsidP="00C172DB">
            <w:pPr>
              <w:pStyle w:val="a5"/>
              <w:numPr>
                <w:ilvl w:val="0"/>
                <w:numId w:val="6"/>
              </w:numPr>
              <w:spacing w:line="360" w:lineRule="auto"/>
              <w:ind w:left="318"/>
              <w:rPr>
                <w:rFonts w:ascii="Times New Roman" w:hAnsi="Times New Roman" w:cs="Times New Roman"/>
                <w:sz w:val="24"/>
                <w:szCs w:val="24"/>
              </w:rPr>
            </w:pPr>
            <w:r w:rsidRPr="00EF077D">
              <w:rPr>
                <w:rFonts w:ascii="Times New Roman" w:hAnsi="Times New Roman" w:cs="Times New Roman"/>
                <w:sz w:val="24"/>
                <w:szCs w:val="24"/>
              </w:rPr>
              <w:t>Письмо (обращение) к себе</w:t>
            </w:r>
          </w:p>
        </w:tc>
      </w:tr>
    </w:tbl>
    <w:p w:rsidR="004613BE" w:rsidRDefault="004613BE" w:rsidP="00C172DB">
      <w:pPr>
        <w:spacing w:line="360" w:lineRule="auto"/>
        <w:ind w:firstLine="0"/>
        <w:rPr>
          <w:rFonts w:ascii="Times New Roman" w:hAnsi="Times New Roman" w:cs="Times New Roman"/>
          <w:sz w:val="24"/>
          <w:szCs w:val="24"/>
        </w:rPr>
      </w:pPr>
    </w:p>
    <w:p w:rsidR="004613BE" w:rsidRDefault="004613BE" w:rsidP="00C172DB">
      <w:pPr>
        <w:spacing w:line="360" w:lineRule="auto"/>
        <w:ind w:firstLine="0"/>
        <w:rPr>
          <w:rFonts w:ascii="Times New Roman" w:hAnsi="Times New Roman" w:cs="Times New Roman"/>
          <w:sz w:val="24"/>
          <w:szCs w:val="24"/>
        </w:rPr>
      </w:pPr>
      <w:r>
        <w:rPr>
          <w:rFonts w:ascii="Times New Roman" w:hAnsi="Times New Roman" w:cs="Times New Roman"/>
          <w:sz w:val="24"/>
          <w:szCs w:val="24"/>
        </w:rPr>
        <w:tab/>
        <w:t>Каждый раз, когда я анализировала стратегии написания сочинений, не могла избавиться от мысли, что у некоторых учеников просто нет знаний о возможных операциях, они просто не знают, как можно действовать. Поэтому после отработки конкретного умения (</w:t>
      </w:r>
      <w:r w:rsidR="008056C7">
        <w:rPr>
          <w:rFonts w:ascii="Times New Roman" w:hAnsi="Times New Roman" w:cs="Times New Roman"/>
          <w:sz w:val="24"/>
          <w:szCs w:val="24"/>
        </w:rPr>
        <w:t xml:space="preserve">подбора эпиграфа, </w:t>
      </w:r>
      <w:r>
        <w:rPr>
          <w:rFonts w:ascii="Times New Roman" w:hAnsi="Times New Roman" w:cs="Times New Roman"/>
          <w:sz w:val="24"/>
          <w:szCs w:val="24"/>
        </w:rPr>
        <w:t>нахождения тропов в тексте, применения в собственном тексте средств художественной выразительности</w:t>
      </w:r>
      <w:r w:rsidR="008056C7">
        <w:rPr>
          <w:rFonts w:ascii="Times New Roman" w:hAnsi="Times New Roman" w:cs="Times New Roman"/>
          <w:sz w:val="24"/>
          <w:szCs w:val="24"/>
        </w:rPr>
        <w:t xml:space="preserve"> и др.</w:t>
      </w:r>
      <w:r>
        <w:rPr>
          <w:rFonts w:ascii="Times New Roman" w:hAnsi="Times New Roman" w:cs="Times New Roman"/>
          <w:sz w:val="24"/>
          <w:szCs w:val="24"/>
        </w:rPr>
        <w:t>), я повторяла просьбу написать стратегию. И действительно, усвоенные теоретические знания присваивались, становились «шагами» ученика.  Предлагаю фрагменты стратегий, где ученики говорят о своих действиях при подборе тропа:</w:t>
      </w:r>
    </w:p>
    <w:p w:rsidR="004613BE" w:rsidRDefault="004613BE" w:rsidP="00C172DB">
      <w:pPr>
        <w:spacing w:line="360" w:lineRule="auto"/>
        <w:ind w:firstLine="0"/>
        <w:rPr>
          <w:rFonts w:ascii="Times New Roman" w:hAnsi="Times New Roman" w:cs="Times New Roman"/>
          <w:sz w:val="24"/>
          <w:szCs w:val="24"/>
        </w:rPr>
      </w:pPr>
      <w:r>
        <w:rPr>
          <w:rFonts w:ascii="Times New Roman" w:hAnsi="Times New Roman" w:cs="Times New Roman"/>
          <w:sz w:val="24"/>
          <w:szCs w:val="24"/>
        </w:rPr>
        <w:t xml:space="preserve"> Александр Р</w:t>
      </w:r>
    </w:p>
    <w:p w:rsidR="004613BE" w:rsidRPr="00C657EE" w:rsidRDefault="004613BE" w:rsidP="00C172DB">
      <w:pPr>
        <w:spacing w:line="360" w:lineRule="auto"/>
        <w:ind w:firstLine="0"/>
        <w:rPr>
          <w:rFonts w:ascii="Times New Roman" w:hAnsi="Times New Roman" w:cs="Times New Roman"/>
          <w:i/>
          <w:iCs/>
          <w:sz w:val="24"/>
          <w:szCs w:val="24"/>
        </w:rPr>
      </w:pPr>
      <w:r w:rsidRPr="00C657EE">
        <w:rPr>
          <w:rFonts w:ascii="Times New Roman" w:hAnsi="Times New Roman" w:cs="Times New Roman"/>
          <w:i/>
          <w:iCs/>
          <w:sz w:val="24"/>
          <w:szCs w:val="24"/>
        </w:rPr>
        <w:t>*Запишу много определений к главному слову на черновик.</w:t>
      </w:r>
    </w:p>
    <w:p w:rsidR="004613BE" w:rsidRPr="00C657EE" w:rsidRDefault="004613BE" w:rsidP="00C172DB">
      <w:pPr>
        <w:spacing w:line="360" w:lineRule="auto"/>
        <w:ind w:firstLine="0"/>
        <w:rPr>
          <w:rFonts w:ascii="Times New Roman" w:hAnsi="Times New Roman" w:cs="Times New Roman"/>
          <w:i/>
          <w:iCs/>
          <w:sz w:val="24"/>
          <w:szCs w:val="24"/>
        </w:rPr>
      </w:pPr>
      <w:r w:rsidRPr="00C657EE">
        <w:rPr>
          <w:rFonts w:ascii="Times New Roman" w:hAnsi="Times New Roman" w:cs="Times New Roman"/>
          <w:i/>
          <w:iCs/>
          <w:sz w:val="24"/>
          <w:szCs w:val="24"/>
        </w:rPr>
        <w:t>*Подчеркну эпитеты. Подставлю в предложение.</w:t>
      </w:r>
    </w:p>
    <w:p w:rsidR="004613BE" w:rsidRPr="00C657EE" w:rsidRDefault="004613BE" w:rsidP="00C172DB">
      <w:pPr>
        <w:spacing w:line="360" w:lineRule="auto"/>
        <w:ind w:firstLine="0"/>
        <w:rPr>
          <w:rFonts w:ascii="Times New Roman" w:hAnsi="Times New Roman" w:cs="Times New Roman"/>
          <w:i/>
          <w:iCs/>
          <w:sz w:val="24"/>
          <w:szCs w:val="24"/>
        </w:rPr>
      </w:pPr>
      <w:r w:rsidRPr="00C657EE">
        <w:rPr>
          <w:rFonts w:ascii="Times New Roman" w:hAnsi="Times New Roman" w:cs="Times New Roman"/>
          <w:i/>
          <w:iCs/>
          <w:sz w:val="24"/>
          <w:szCs w:val="24"/>
        </w:rPr>
        <w:t>*Прочитаю вслух. Выберу то, что понравится.</w:t>
      </w:r>
    </w:p>
    <w:p w:rsidR="004613BE" w:rsidRDefault="004613BE" w:rsidP="00C172DB">
      <w:pPr>
        <w:spacing w:line="360" w:lineRule="auto"/>
        <w:ind w:firstLine="0"/>
        <w:rPr>
          <w:rFonts w:ascii="Times New Roman" w:hAnsi="Times New Roman" w:cs="Times New Roman"/>
          <w:sz w:val="24"/>
          <w:szCs w:val="24"/>
        </w:rPr>
      </w:pPr>
      <w:r>
        <w:rPr>
          <w:rFonts w:ascii="Times New Roman" w:hAnsi="Times New Roman" w:cs="Times New Roman"/>
          <w:sz w:val="24"/>
          <w:szCs w:val="24"/>
        </w:rPr>
        <w:t>Артем О.</w:t>
      </w:r>
    </w:p>
    <w:p w:rsidR="004613BE" w:rsidRPr="00C657EE" w:rsidRDefault="004613BE" w:rsidP="00C172DB">
      <w:pPr>
        <w:spacing w:line="360" w:lineRule="auto"/>
        <w:ind w:firstLine="0"/>
        <w:rPr>
          <w:rFonts w:ascii="Times New Roman" w:hAnsi="Times New Roman" w:cs="Times New Roman"/>
          <w:i/>
          <w:iCs/>
          <w:sz w:val="24"/>
          <w:szCs w:val="24"/>
        </w:rPr>
      </w:pPr>
      <w:r w:rsidRPr="00C657EE">
        <w:rPr>
          <w:rFonts w:ascii="Times New Roman" w:hAnsi="Times New Roman" w:cs="Times New Roman"/>
          <w:i/>
          <w:iCs/>
          <w:sz w:val="24"/>
          <w:szCs w:val="24"/>
        </w:rPr>
        <w:t>*Прочитаю главную мысль сочинения.</w:t>
      </w:r>
    </w:p>
    <w:p w:rsidR="004613BE" w:rsidRPr="00C657EE" w:rsidRDefault="004613BE" w:rsidP="00C172DB">
      <w:pPr>
        <w:spacing w:line="360" w:lineRule="auto"/>
        <w:ind w:firstLine="0"/>
        <w:rPr>
          <w:rFonts w:ascii="Times New Roman" w:hAnsi="Times New Roman" w:cs="Times New Roman"/>
          <w:i/>
          <w:iCs/>
          <w:sz w:val="24"/>
          <w:szCs w:val="24"/>
        </w:rPr>
      </w:pPr>
      <w:r w:rsidRPr="00C657EE">
        <w:rPr>
          <w:rFonts w:ascii="Times New Roman" w:hAnsi="Times New Roman" w:cs="Times New Roman"/>
          <w:i/>
          <w:iCs/>
          <w:sz w:val="24"/>
          <w:szCs w:val="24"/>
        </w:rPr>
        <w:t>*Запишу, что мне представляется, когда я читаю: какие звуки, какая картинка.</w:t>
      </w:r>
    </w:p>
    <w:p w:rsidR="004613BE" w:rsidRDefault="004613BE" w:rsidP="00C172DB">
      <w:pPr>
        <w:spacing w:line="360" w:lineRule="auto"/>
        <w:ind w:firstLine="0"/>
        <w:rPr>
          <w:rFonts w:ascii="Times New Roman" w:hAnsi="Times New Roman" w:cs="Times New Roman"/>
          <w:i/>
          <w:iCs/>
          <w:sz w:val="24"/>
          <w:szCs w:val="24"/>
        </w:rPr>
      </w:pPr>
      <w:r w:rsidRPr="00C657EE">
        <w:rPr>
          <w:rFonts w:ascii="Times New Roman" w:hAnsi="Times New Roman" w:cs="Times New Roman"/>
          <w:i/>
          <w:iCs/>
          <w:sz w:val="24"/>
          <w:szCs w:val="24"/>
        </w:rPr>
        <w:t>*Отдельно запишу ассоциации  - они могут стать основой для подбора средств художественной выразительности (например, сравнение)</w:t>
      </w:r>
    </w:p>
    <w:p w:rsidR="004613BE" w:rsidRDefault="004613BE" w:rsidP="00C172DB">
      <w:pPr>
        <w:spacing w:line="360" w:lineRule="auto"/>
        <w:ind w:firstLine="0"/>
        <w:rPr>
          <w:rFonts w:ascii="Times New Roman" w:hAnsi="Times New Roman" w:cs="Times New Roman"/>
          <w:sz w:val="24"/>
          <w:szCs w:val="24"/>
        </w:rPr>
      </w:pPr>
      <w:r>
        <w:rPr>
          <w:rFonts w:ascii="Times New Roman" w:hAnsi="Times New Roman" w:cs="Times New Roman"/>
          <w:sz w:val="24"/>
          <w:szCs w:val="24"/>
        </w:rPr>
        <w:t>Венера М.</w:t>
      </w:r>
    </w:p>
    <w:p w:rsidR="004613BE" w:rsidRDefault="004613BE" w:rsidP="00C172DB">
      <w:pPr>
        <w:spacing w:line="360" w:lineRule="auto"/>
        <w:ind w:firstLine="0"/>
        <w:rPr>
          <w:rFonts w:ascii="Times New Roman" w:hAnsi="Times New Roman" w:cs="Times New Roman"/>
          <w:i/>
          <w:iCs/>
          <w:sz w:val="24"/>
          <w:szCs w:val="24"/>
        </w:rPr>
      </w:pPr>
      <w:r>
        <w:rPr>
          <w:rFonts w:ascii="Times New Roman" w:hAnsi="Times New Roman" w:cs="Times New Roman"/>
          <w:i/>
          <w:iCs/>
          <w:sz w:val="24"/>
          <w:szCs w:val="24"/>
        </w:rPr>
        <w:t>*Закрываю глаза, представляю себя внутри того, о чем пишу.</w:t>
      </w:r>
    </w:p>
    <w:p w:rsidR="004613BE" w:rsidRDefault="004613BE" w:rsidP="00C172DB">
      <w:pPr>
        <w:spacing w:line="360" w:lineRule="auto"/>
        <w:ind w:firstLine="0"/>
        <w:rPr>
          <w:rFonts w:ascii="Times New Roman" w:hAnsi="Times New Roman" w:cs="Times New Roman"/>
          <w:i/>
          <w:iCs/>
          <w:sz w:val="24"/>
          <w:szCs w:val="24"/>
        </w:rPr>
      </w:pPr>
      <w:r>
        <w:rPr>
          <w:rFonts w:ascii="Times New Roman" w:hAnsi="Times New Roman" w:cs="Times New Roman"/>
          <w:i/>
          <w:iCs/>
          <w:sz w:val="24"/>
          <w:szCs w:val="24"/>
        </w:rPr>
        <w:t xml:space="preserve">*Прислушиваюсь к себе: я вижу, слышу, чувствую. Записываю на черновике то, что увидела, услышала, почувствовала существительными в такой форме: быстро, </w:t>
      </w:r>
      <w:r w:rsidRPr="00137689">
        <w:rPr>
          <w:rFonts w:ascii="Times New Roman" w:hAnsi="Times New Roman" w:cs="Times New Roman"/>
          <w:b/>
          <w:bCs/>
          <w:i/>
          <w:iCs/>
          <w:sz w:val="24"/>
          <w:szCs w:val="24"/>
        </w:rPr>
        <w:t>как молния</w:t>
      </w:r>
      <w:r>
        <w:rPr>
          <w:rFonts w:ascii="Times New Roman" w:hAnsi="Times New Roman" w:cs="Times New Roman"/>
          <w:b/>
          <w:bCs/>
          <w:i/>
          <w:iCs/>
          <w:sz w:val="24"/>
          <w:szCs w:val="24"/>
        </w:rPr>
        <w:t xml:space="preserve">;  </w:t>
      </w:r>
      <w:r w:rsidRPr="00137689">
        <w:rPr>
          <w:rFonts w:ascii="Times New Roman" w:hAnsi="Times New Roman" w:cs="Times New Roman"/>
          <w:i/>
          <w:iCs/>
          <w:sz w:val="24"/>
          <w:szCs w:val="24"/>
        </w:rPr>
        <w:t>ярко</w:t>
      </w:r>
      <w:r>
        <w:rPr>
          <w:rFonts w:ascii="Times New Roman" w:hAnsi="Times New Roman" w:cs="Times New Roman"/>
          <w:b/>
          <w:bCs/>
          <w:i/>
          <w:iCs/>
          <w:sz w:val="24"/>
          <w:szCs w:val="24"/>
        </w:rPr>
        <w:t>, как вспышка.</w:t>
      </w:r>
    </w:p>
    <w:p w:rsidR="004613BE" w:rsidRPr="002877AC" w:rsidRDefault="004613BE" w:rsidP="00C172DB">
      <w:pPr>
        <w:spacing w:line="360" w:lineRule="auto"/>
        <w:ind w:firstLine="0"/>
        <w:rPr>
          <w:rFonts w:ascii="Times New Roman" w:hAnsi="Times New Roman" w:cs="Times New Roman"/>
          <w:i/>
          <w:iCs/>
          <w:sz w:val="24"/>
          <w:szCs w:val="24"/>
        </w:rPr>
      </w:pPr>
      <w:r>
        <w:rPr>
          <w:rFonts w:ascii="Times New Roman" w:hAnsi="Times New Roman" w:cs="Times New Roman"/>
          <w:i/>
          <w:iCs/>
          <w:sz w:val="24"/>
          <w:szCs w:val="24"/>
        </w:rPr>
        <w:t>*Заменяю именительный падеж творительным – получается метафора.</w:t>
      </w:r>
    </w:p>
    <w:p w:rsidR="004613BE" w:rsidRDefault="004613BE" w:rsidP="00C172DB">
      <w:pPr>
        <w:spacing w:line="360" w:lineRule="auto"/>
        <w:ind w:firstLine="0"/>
        <w:rPr>
          <w:rFonts w:ascii="Times New Roman" w:hAnsi="Times New Roman" w:cs="Times New Roman"/>
          <w:sz w:val="24"/>
          <w:szCs w:val="24"/>
        </w:rPr>
      </w:pPr>
      <w:r>
        <w:rPr>
          <w:rFonts w:ascii="Times New Roman" w:hAnsi="Times New Roman" w:cs="Times New Roman"/>
          <w:sz w:val="24"/>
          <w:szCs w:val="24"/>
        </w:rPr>
        <w:tab/>
      </w:r>
      <w:r w:rsidR="008056C7">
        <w:rPr>
          <w:rFonts w:ascii="Times New Roman" w:hAnsi="Times New Roman" w:cs="Times New Roman"/>
          <w:sz w:val="24"/>
          <w:szCs w:val="24"/>
        </w:rPr>
        <w:t xml:space="preserve">Работу над применением синтаксических средств выразительности  начинаю </w:t>
      </w:r>
      <w:r>
        <w:rPr>
          <w:rFonts w:ascii="Times New Roman" w:hAnsi="Times New Roman" w:cs="Times New Roman"/>
          <w:sz w:val="24"/>
          <w:szCs w:val="24"/>
        </w:rPr>
        <w:t xml:space="preserve"> следует с простых, небольших по объему заданий.</w:t>
      </w:r>
    </w:p>
    <w:p w:rsidR="004613BE" w:rsidRDefault="004613BE" w:rsidP="00C172DB">
      <w:pPr>
        <w:spacing w:line="360" w:lineRule="auto"/>
        <w:ind w:firstLine="0"/>
        <w:rPr>
          <w:rFonts w:ascii="Times New Roman" w:hAnsi="Times New Roman" w:cs="Times New Roman"/>
          <w:sz w:val="24"/>
          <w:szCs w:val="24"/>
        </w:rPr>
      </w:pPr>
      <w:r>
        <w:rPr>
          <w:rFonts w:ascii="Times New Roman" w:hAnsi="Times New Roman" w:cs="Times New Roman"/>
          <w:sz w:val="24"/>
          <w:szCs w:val="24"/>
        </w:rPr>
        <w:t xml:space="preserve">Вот примеры заданий, которые выполняли ученики. </w:t>
      </w:r>
    </w:p>
    <w:p w:rsidR="004613BE" w:rsidRPr="00296576" w:rsidRDefault="004613BE" w:rsidP="00C172DB">
      <w:pPr>
        <w:pStyle w:val="a5"/>
        <w:numPr>
          <w:ilvl w:val="0"/>
          <w:numId w:val="7"/>
        </w:numPr>
        <w:spacing w:line="360" w:lineRule="auto"/>
        <w:rPr>
          <w:rFonts w:ascii="Times New Roman" w:hAnsi="Times New Roman" w:cs="Times New Roman"/>
          <w:sz w:val="24"/>
          <w:szCs w:val="24"/>
        </w:rPr>
      </w:pPr>
      <w:r w:rsidRPr="00296576">
        <w:rPr>
          <w:rFonts w:ascii="Times New Roman" w:hAnsi="Times New Roman" w:cs="Times New Roman"/>
          <w:sz w:val="24"/>
          <w:szCs w:val="24"/>
        </w:rPr>
        <w:t>Прочти текст. Замени двусоставные предложения односоставными.</w:t>
      </w:r>
    </w:p>
    <w:p w:rsidR="004613BE" w:rsidRDefault="004613BE" w:rsidP="00C172DB">
      <w:pPr>
        <w:spacing w:line="360" w:lineRule="auto"/>
        <w:ind w:firstLine="0"/>
        <w:rPr>
          <w:rFonts w:ascii="Times New Roman" w:hAnsi="Times New Roman" w:cs="Times New Roman"/>
          <w:sz w:val="24"/>
          <w:szCs w:val="24"/>
        </w:rPr>
      </w:pPr>
      <w:r w:rsidRPr="00296576">
        <w:rPr>
          <w:rFonts w:ascii="Times New Roman" w:hAnsi="Times New Roman" w:cs="Times New Roman"/>
          <w:i/>
          <w:iCs/>
          <w:sz w:val="24"/>
          <w:szCs w:val="24"/>
        </w:rPr>
        <w:t>Наступил вечер. Затихли шорохи в природе. Я почувствовал себя одиноким</w:t>
      </w:r>
      <w:r>
        <w:rPr>
          <w:rFonts w:ascii="Times New Roman" w:hAnsi="Times New Roman" w:cs="Times New Roman"/>
          <w:sz w:val="24"/>
          <w:szCs w:val="24"/>
        </w:rPr>
        <w:t>.</w:t>
      </w:r>
    </w:p>
    <w:p w:rsidR="004613BE" w:rsidRDefault="004613BE" w:rsidP="00C172DB">
      <w:pPr>
        <w:spacing w:line="360" w:lineRule="auto"/>
        <w:ind w:firstLine="0"/>
        <w:rPr>
          <w:rFonts w:ascii="Times New Roman" w:hAnsi="Times New Roman" w:cs="Times New Roman"/>
          <w:sz w:val="24"/>
          <w:szCs w:val="24"/>
        </w:rPr>
      </w:pPr>
      <w:r>
        <w:rPr>
          <w:rFonts w:ascii="Times New Roman" w:hAnsi="Times New Roman" w:cs="Times New Roman"/>
          <w:sz w:val="24"/>
          <w:szCs w:val="24"/>
        </w:rPr>
        <w:t>(</w:t>
      </w:r>
      <w:r w:rsidRPr="00FF2494">
        <w:rPr>
          <w:rFonts w:ascii="Times New Roman" w:hAnsi="Times New Roman" w:cs="Times New Roman"/>
          <w:b/>
          <w:sz w:val="24"/>
          <w:szCs w:val="24"/>
        </w:rPr>
        <w:t>Вечерело. В природе тишина. Мне одиноко</w:t>
      </w:r>
      <w:r>
        <w:rPr>
          <w:rFonts w:ascii="Times New Roman" w:hAnsi="Times New Roman" w:cs="Times New Roman"/>
          <w:sz w:val="24"/>
          <w:szCs w:val="24"/>
        </w:rPr>
        <w:t>.)</w:t>
      </w:r>
    </w:p>
    <w:p w:rsidR="004613BE" w:rsidRDefault="004613BE" w:rsidP="00C172DB">
      <w:pPr>
        <w:pStyle w:val="a5"/>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Прочти текст. Замени односоставные предложения двусоставными.</w:t>
      </w:r>
    </w:p>
    <w:p w:rsidR="004613BE" w:rsidRDefault="004613BE" w:rsidP="00C172DB">
      <w:pPr>
        <w:spacing w:line="360" w:lineRule="auto"/>
        <w:ind w:firstLine="0"/>
        <w:rPr>
          <w:rFonts w:ascii="Times New Roman" w:hAnsi="Times New Roman" w:cs="Times New Roman"/>
          <w:i/>
          <w:iCs/>
          <w:sz w:val="24"/>
          <w:szCs w:val="24"/>
        </w:rPr>
      </w:pPr>
      <w:r>
        <w:rPr>
          <w:rFonts w:ascii="Times New Roman" w:hAnsi="Times New Roman" w:cs="Times New Roman"/>
          <w:i/>
          <w:iCs/>
          <w:sz w:val="24"/>
          <w:szCs w:val="24"/>
        </w:rPr>
        <w:t>Морозило. Музыкальный скрип снежка. Радостно.</w:t>
      </w:r>
    </w:p>
    <w:p w:rsidR="004613BE" w:rsidRDefault="004613BE" w:rsidP="00C172DB">
      <w:pPr>
        <w:spacing w:line="360" w:lineRule="auto"/>
        <w:ind w:firstLine="0"/>
        <w:rPr>
          <w:rFonts w:ascii="Times New Roman" w:hAnsi="Times New Roman" w:cs="Times New Roman"/>
          <w:sz w:val="24"/>
          <w:szCs w:val="24"/>
        </w:rPr>
      </w:pPr>
      <w:r>
        <w:rPr>
          <w:rFonts w:ascii="Times New Roman" w:hAnsi="Times New Roman" w:cs="Times New Roman"/>
          <w:sz w:val="24"/>
          <w:szCs w:val="24"/>
        </w:rPr>
        <w:t>(</w:t>
      </w:r>
      <w:r w:rsidRPr="00FF2494">
        <w:rPr>
          <w:rFonts w:ascii="Times New Roman" w:hAnsi="Times New Roman" w:cs="Times New Roman"/>
          <w:b/>
          <w:sz w:val="24"/>
          <w:szCs w:val="24"/>
        </w:rPr>
        <w:t>К вечеру морозец окреп. Под ногами музыкально заскрипел снежок. Я каждый раз радостно вслушиваюсь в песенку снега.</w:t>
      </w:r>
      <w:r>
        <w:rPr>
          <w:rFonts w:ascii="Times New Roman" w:hAnsi="Times New Roman" w:cs="Times New Roman"/>
          <w:sz w:val="24"/>
          <w:szCs w:val="24"/>
        </w:rPr>
        <w:t>)</w:t>
      </w:r>
    </w:p>
    <w:p w:rsidR="004613BE" w:rsidRDefault="004613BE" w:rsidP="00C172DB">
      <w:pPr>
        <w:pStyle w:val="a5"/>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Ответь на вопрос: Что привносят  в текст односоставные предложения? Когда их уместно применить?</w:t>
      </w:r>
    </w:p>
    <w:p w:rsidR="004613BE" w:rsidRPr="00296576" w:rsidRDefault="004613BE"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Такие упражнения помогут ученикам сравнить придаточные определительные и причастные обороты, придаточные обстоятельственные и деепричастные обороты, покажем особенности употребления неполных предложений, риторических вопросов и т.д. Подобные задания  развивают не только художественный вкус и чувство стиля, но  и, что не маловажно, способствуют повторению теоретических вопросов из курса русского языка.</w:t>
      </w:r>
    </w:p>
    <w:p w:rsidR="004613BE" w:rsidRDefault="004613BE" w:rsidP="00C172DB">
      <w:pPr>
        <w:spacing w:line="360" w:lineRule="auto"/>
        <w:ind w:firstLine="0"/>
        <w:rPr>
          <w:rFonts w:ascii="Times New Roman" w:hAnsi="Times New Roman" w:cs="Times New Roman"/>
          <w:sz w:val="24"/>
          <w:szCs w:val="24"/>
        </w:rPr>
      </w:pPr>
      <w:r>
        <w:rPr>
          <w:rFonts w:ascii="Times New Roman" w:hAnsi="Times New Roman" w:cs="Times New Roman"/>
          <w:sz w:val="24"/>
          <w:szCs w:val="24"/>
        </w:rPr>
        <w:tab/>
        <w:t>Для диагностирования изменений я определила круг понятий, которые тем или иным образом заявлены в критериях оценивания, предъявляемых к творческим работам учащихся  в различных конкурсах.</w:t>
      </w:r>
      <w:r w:rsidR="00306697">
        <w:rPr>
          <w:rFonts w:ascii="Times New Roman" w:hAnsi="Times New Roman" w:cs="Times New Roman"/>
          <w:sz w:val="24"/>
          <w:szCs w:val="24"/>
        </w:rPr>
        <w:t xml:space="preserve"> </w:t>
      </w:r>
      <w:r>
        <w:rPr>
          <w:rFonts w:ascii="Times New Roman" w:hAnsi="Times New Roman" w:cs="Times New Roman"/>
          <w:sz w:val="24"/>
          <w:szCs w:val="24"/>
        </w:rPr>
        <w:t>Чтобы было удобно диагностировать успех или неуспех ученика, я предложила школьникам заполнять  «карту сочинения».</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835"/>
        <w:gridCol w:w="5103"/>
        <w:gridCol w:w="1560"/>
      </w:tblGrid>
      <w:tr w:rsidR="004613BE" w:rsidRPr="00EF077D">
        <w:tc>
          <w:tcPr>
            <w:tcW w:w="2835"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Диагностируемый критерий</w:t>
            </w:r>
          </w:p>
        </w:tc>
        <w:tc>
          <w:tcPr>
            <w:tcW w:w="5103" w:type="dxa"/>
          </w:tcPr>
          <w:p w:rsidR="004613BE" w:rsidRPr="00EF077D" w:rsidRDefault="004613BE" w:rsidP="00C172DB">
            <w:pPr>
              <w:spacing w:line="360" w:lineRule="auto"/>
              <w:ind w:firstLine="0"/>
              <w:jc w:val="center"/>
              <w:rPr>
                <w:rFonts w:ascii="Times New Roman" w:hAnsi="Times New Roman" w:cs="Times New Roman"/>
                <w:sz w:val="24"/>
                <w:szCs w:val="24"/>
              </w:rPr>
            </w:pPr>
            <w:r w:rsidRPr="00EF077D">
              <w:rPr>
                <w:rFonts w:ascii="Times New Roman" w:hAnsi="Times New Roman" w:cs="Times New Roman"/>
                <w:sz w:val="24"/>
                <w:szCs w:val="24"/>
              </w:rPr>
              <w:t>Показатель</w:t>
            </w:r>
          </w:p>
        </w:tc>
        <w:tc>
          <w:tcPr>
            <w:tcW w:w="1560"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Наличие в тексте сочинения</w:t>
            </w:r>
          </w:p>
        </w:tc>
      </w:tr>
      <w:tr w:rsidR="004613BE" w:rsidRPr="00EF077D">
        <w:tc>
          <w:tcPr>
            <w:tcW w:w="2835"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Богатство синтаксических конструкций</w:t>
            </w:r>
          </w:p>
        </w:tc>
        <w:tc>
          <w:tcPr>
            <w:tcW w:w="5103"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простые предложение</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простые осложненные предложения</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сложные бессоюзные предложения</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сложносочиненные предложения</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сложноподчиненные предложения</w:t>
            </w:r>
          </w:p>
        </w:tc>
        <w:tc>
          <w:tcPr>
            <w:tcW w:w="1560" w:type="dxa"/>
          </w:tcPr>
          <w:p w:rsidR="004613BE" w:rsidRPr="00EF077D" w:rsidRDefault="004613BE" w:rsidP="00C172DB">
            <w:pPr>
              <w:spacing w:line="360" w:lineRule="auto"/>
              <w:ind w:firstLine="0"/>
              <w:rPr>
                <w:rFonts w:ascii="Times New Roman" w:hAnsi="Times New Roman" w:cs="Times New Roman"/>
                <w:sz w:val="24"/>
                <w:szCs w:val="24"/>
              </w:rPr>
            </w:pPr>
          </w:p>
        </w:tc>
      </w:tr>
      <w:tr w:rsidR="004613BE" w:rsidRPr="00EF077D">
        <w:tc>
          <w:tcPr>
            <w:tcW w:w="2835"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Тропы</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(дополнить  после знакомства с новым термином)</w:t>
            </w:r>
          </w:p>
        </w:tc>
        <w:tc>
          <w:tcPr>
            <w:tcW w:w="5103"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эпитеты</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сравнения</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метафоры</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олицетворения</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антитеза</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гипербола</w:t>
            </w:r>
          </w:p>
          <w:p w:rsidR="004613BE" w:rsidRPr="00EF077D" w:rsidRDefault="004613BE" w:rsidP="00C172DB">
            <w:pPr>
              <w:pBdr>
                <w:bottom w:val="single" w:sz="6" w:space="1" w:color="auto"/>
              </w:pBd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литота</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риторические вопросы</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неполные предложения</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восклицания</w:t>
            </w:r>
          </w:p>
          <w:p w:rsidR="004613BE" w:rsidRPr="00EF077D" w:rsidRDefault="004613BE" w:rsidP="00C172DB">
            <w:pPr>
              <w:pBdr>
                <w:bottom w:val="single" w:sz="6" w:space="1" w:color="auto"/>
              </w:pBd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lastRenderedPageBreak/>
              <w:t>парцелляция</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оценочная лексика</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диалектизмы</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разговорная лексика</w:t>
            </w:r>
          </w:p>
        </w:tc>
        <w:tc>
          <w:tcPr>
            <w:tcW w:w="1560" w:type="dxa"/>
          </w:tcPr>
          <w:p w:rsidR="004613BE" w:rsidRPr="00EF077D" w:rsidRDefault="004613BE" w:rsidP="00C172DB">
            <w:pPr>
              <w:spacing w:line="360" w:lineRule="auto"/>
              <w:ind w:firstLine="0"/>
              <w:rPr>
                <w:rFonts w:ascii="Times New Roman" w:hAnsi="Times New Roman" w:cs="Times New Roman"/>
                <w:sz w:val="24"/>
                <w:szCs w:val="24"/>
              </w:rPr>
            </w:pPr>
          </w:p>
        </w:tc>
      </w:tr>
      <w:tr w:rsidR="004613BE" w:rsidRPr="00EF077D">
        <w:tc>
          <w:tcPr>
            <w:tcW w:w="2835"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lastRenderedPageBreak/>
              <w:t>Способы связи частей в работе</w:t>
            </w:r>
          </w:p>
        </w:tc>
        <w:tc>
          <w:tcPr>
            <w:tcW w:w="5103"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параллелизм</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лексические средства</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проблемный вопрос</w:t>
            </w:r>
          </w:p>
        </w:tc>
        <w:tc>
          <w:tcPr>
            <w:tcW w:w="1560" w:type="dxa"/>
          </w:tcPr>
          <w:p w:rsidR="004613BE" w:rsidRPr="00EF077D" w:rsidRDefault="004613BE" w:rsidP="00C172DB">
            <w:pPr>
              <w:spacing w:line="360" w:lineRule="auto"/>
              <w:ind w:firstLine="0"/>
              <w:rPr>
                <w:rFonts w:ascii="Times New Roman" w:hAnsi="Times New Roman" w:cs="Times New Roman"/>
                <w:sz w:val="24"/>
                <w:szCs w:val="24"/>
              </w:rPr>
            </w:pPr>
          </w:p>
        </w:tc>
      </w:tr>
      <w:tr w:rsidR="004613BE" w:rsidRPr="00EF077D">
        <w:tc>
          <w:tcPr>
            <w:tcW w:w="2835"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Композиционная оформленность</w:t>
            </w:r>
          </w:p>
        </w:tc>
        <w:tc>
          <w:tcPr>
            <w:tcW w:w="5103"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наличие композиционных особенностей</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нормативная структура (вступление, основная часть, заключение)</w:t>
            </w:r>
          </w:p>
        </w:tc>
        <w:tc>
          <w:tcPr>
            <w:tcW w:w="1560" w:type="dxa"/>
          </w:tcPr>
          <w:p w:rsidR="004613BE" w:rsidRPr="00EF077D" w:rsidRDefault="004613BE" w:rsidP="00C172DB">
            <w:pPr>
              <w:spacing w:line="360" w:lineRule="auto"/>
              <w:ind w:firstLine="0"/>
              <w:rPr>
                <w:rFonts w:ascii="Times New Roman" w:hAnsi="Times New Roman" w:cs="Times New Roman"/>
                <w:sz w:val="24"/>
                <w:szCs w:val="24"/>
              </w:rPr>
            </w:pPr>
          </w:p>
        </w:tc>
      </w:tr>
      <w:tr w:rsidR="004613BE" w:rsidRPr="00EF077D">
        <w:tc>
          <w:tcPr>
            <w:tcW w:w="2835"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Жанровая принадлежность</w:t>
            </w:r>
          </w:p>
        </w:tc>
        <w:tc>
          <w:tcPr>
            <w:tcW w:w="5103"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стилизация</w:t>
            </w:r>
          </w:p>
          <w:p w:rsidR="004613BE" w:rsidRPr="00EF077D" w:rsidRDefault="004613BE" w:rsidP="00C172DB">
            <w:pPr>
              <w:spacing w:line="360" w:lineRule="auto"/>
              <w:ind w:firstLine="0"/>
              <w:rPr>
                <w:rFonts w:ascii="Times New Roman" w:hAnsi="Times New Roman" w:cs="Times New Roman"/>
                <w:sz w:val="24"/>
                <w:szCs w:val="24"/>
              </w:rPr>
            </w:pPr>
          </w:p>
        </w:tc>
        <w:tc>
          <w:tcPr>
            <w:tcW w:w="1560" w:type="dxa"/>
          </w:tcPr>
          <w:p w:rsidR="004613BE" w:rsidRPr="00EF077D" w:rsidRDefault="004613BE" w:rsidP="00C172DB">
            <w:pPr>
              <w:spacing w:line="360" w:lineRule="auto"/>
              <w:ind w:firstLine="0"/>
              <w:rPr>
                <w:rFonts w:ascii="Times New Roman" w:hAnsi="Times New Roman" w:cs="Times New Roman"/>
                <w:sz w:val="24"/>
                <w:szCs w:val="24"/>
              </w:rPr>
            </w:pPr>
          </w:p>
        </w:tc>
      </w:tr>
      <w:tr w:rsidR="004613BE" w:rsidRPr="00EF077D">
        <w:tc>
          <w:tcPr>
            <w:tcW w:w="2835"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Типологическое разнообразие</w:t>
            </w:r>
          </w:p>
        </w:tc>
        <w:tc>
          <w:tcPr>
            <w:tcW w:w="5103"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однообразие типов речи</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обусловленное темой однообразие типов речи</w:t>
            </w:r>
          </w:p>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комбинирование типов</w:t>
            </w:r>
          </w:p>
        </w:tc>
        <w:tc>
          <w:tcPr>
            <w:tcW w:w="1560" w:type="dxa"/>
          </w:tcPr>
          <w:p w:rsidR="004613BE" w:rsidRPr="00EF077D" w:rsidRDefault="004613BE" w:rsidP="00C172DB">
            <w:pPr>
              <w:spacing w:line="360" w:lineRule="auto"/>
              <w:ind w:firstLine="0"/>
              <w:rPr>
                <w:rFonts w:ascii="Times New Roman" w:hAnsi="Times New Roman" w:cs="Times New Roman"/>
                <w:sz w:val="24"/>
                <w:szCs w:val="24"/>
              </w:rPr>
            </w:pPr>
          </w:p>
        </w:tc>
      </w:tr>
    </w:tbl>
    <w:p w:rsidR="004613BE" w:rsidRDefault="004613BE"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Такие «карты сочинений» ученики прикладывали к своим работам. При проверке учитель корректирует (с обязательным последующим обсуждением!) данные самооценки. За 4 года работы с «картой сочинения» выявлена картина, и предсказуемая, и ожидаемая: выросла частота употребления тропов, синтаксически</w:t>
      </w:r>
      <w:r w:rsidR="00306697">
        <w:rPr>
          <w:rFonts w:ascii="Times New Roman" w:hAnsi="Times New Roman" w:cs="Times New Roman"/>
          <w:sz w:val="24"/>
          <w:szCs w:val="24"/>
        </w:rPr>
        <w:t>е</w:t>
      </w:r>
      <w:r>
        <w:rPr>
          <w:rFonts w:ascii="Times New Roman" w:hAnsi="Times New Roman" w:cs="Times New Roman"/>
          <w:sz w:val="24"/>
          <w:szCs w:val="24"/>
        </w:rPr>
        <w:t xml:space="preserve"> конструкци</w:t>
      </w:r>
      <w:r w:rsidR="00306697">
        <w:rPr>
          <w:rFonts w:ascii="Times New Roman" w:hAnsi="Times New Roman" w:cs="Times New Roman"/>
          <w:sz w:val="24"/>
          <w:szCs w:val="24"/>
        </w:rPr>
        <w:t>и стали разнообразны</w:t>
      </w:r>
      <w:r>
        <w:rPr>
          <w:rFonts w:ascii="Times New Roman" w:hAnsi="Times New Roman" w:cs="Times New Roman"/>
          <w:sz w:val="24"/>
          <w:szCs w:val="24"/>
        </w:rPr>
        <w:t xml:space="preserve">. Диагностическая карта сочинения позволяет видеть картину по каждому ученику, оценить его  предпочтения, увидеть слабые стороны, скорректировать их. </w:t>
      </w:r>
    </w:p>
    <w:p w:rsidR="004613BE" w:rsidRDefault="00306697" w:rsidP="008056C7">
      <w:pPr>
        <w:spacing w:line="360" w:lineRule="auto"/>
        <w:ind w:firstLine="708"/>
        <w:rPr>
          <w:rFonts w:ascii="Times New Roman" w:hAnsi="Times New Roman" w:cs="Times New Roman"/>
          <w:sz w:val="24"/>
          <w:szCs w:val="24"/>
        </w:rPr>
      </w:pPr>
      <w:r>
        <w:rPr>
          <w:rFonts w:ascii="Times New Roman" w:hAnsi="Times New Roman" w:cs="Times New Roman"/>
          <w:sz w:val="24"/>
          <w:szCs w:val="24"/>
        </w:rPr>
        <w:t>Е</w:t>
      </w:r>
      <w:r w:rsidR="004613BE">
        <w:rPr>
          <w:rFonts w:ascii="Times New Roman" w:hAnsi="Times New Roman" w:cs="Times New Roman"/>
          <w:sz w:val="24"/>
          <w:szCs w:val="24"/>
        </w:rPr>
        <w:t>щё одним видом работы над</w:t>
      </w:r>
      <w:r>
        <w:rPr>
          <w:rFonts w:ascii="Times New Roman" w:hAnsi="Times New Roman" w:cs="Times New Roman"/>
          <w:sz w:val="24"/>
          <w:szCs w:val="24"/>
        </w:rPr>
        <w:t xml:space="preserve">  обогащением ученических стратегий</w:t>
      </w:r>
      <w:r w:rsidR="004613BE">
        <w:rPr>
          <w:rFonts w:ascii="Times New Roman" w:hAnsi="Times New Roman" w:cs="Times New Roman"/>
          <w:sz w:val="24"/>
          <w:szCs w:val="24"/>
        </w:rPr>
        <w:t xml:space="preserve"> являются упражнения для развития </w:t>
      </w:r>
      <w:r>
        <w:rPr>
          <w:rFonts w:ascii="Times New Roman" w:hAnsi="Times New Roman" w:cs="Times New Roman"/>
          <w:sz w:val="24"/>
          <w:szCs w:val="24"/>
        </w:rPr>
        <w:t xml:space="preserve"> планировать свою деятельность. </w:t>
      </w:r>
      <w:r w:rsidR="004613BE" w:rsidRPr="00106D3D">
        <w:rPr>
          <w:rFonts w:ascii="Times New Roman" w:hAnsi="Times New Roman" w:cs="Times New Roman"/>
          <w:sz w:val="24"/>
          <w:szCs w:val="24"/>
        </w:rPr>
        <w:t xml:space="preserve">Очень эффективно интервьюирование </w:t>
      </w:r>
      <w:r w:rsidR="004613BE">
        <w:rPr>
          <w:rFonts w:ascii="Times New Roman" w:hAnsi="Times New Roman" w:cs="Times New Roman"/>
          <w:sz w:val="24"/>
          <w:szCs w:val="24"/>
        </w:rPr>
        <w:t>в деятельности, работа по формуле «Рассказывая о том, как я буду выполнять работу, выполню ее» позволяет синхронизировать планирование и осуществление деятельности.</w:t>
      </w:r>
      <w:r w:rsidR="004613BE" w:rsidRPr="00B36EBE">
        <w:rPr>
          <w:rFonts w:ascii="Times New Roman" w:hAnsi="Times New Roman" w:cs="Times New Roman"/>
          <w:sz w:val="24"/>
          <w:szCs w:val="24"/>
        </w:rPr>
        <w:t xml:space="preserve"> </w:t>
      </w:r>
      <w:r w:rsidR="004613BE">
        <w:rPr>
          <w:rFonts w:ascii="Times New Roman" w:hAnsi="Times New Roman" w:cs="Times New Roman"/>
          <w:sz w:val="24"/>
          <w:szCs w:val="24"/>
        </w:rPr>
        <w:t>Я предлагаю ученикам, разделив лист на две части, записать название действия и одновременно выполнить их.</w:t>
      </w:r>
    </w:p>
    <w:p w:rsidR="004613BE" w:rsidRDefault="004613BE" w:rsidP="00C172DB">
      <w:pPr>
        <w:spacing w:line="360" w:lineRule="auto"/>
        <w:ind w:firstLine="708"/>
        <w:rPr>
          <w:rFonts w:ascii="Times New Roman" w:hAnsi="Times New Roman" w:cs="Times New Roman"/>
          <w:sz w:val="24"/>
          <w:szCs w:val="24"/>
        </w:rPr>
      </w:pPr>
      <w:r w:rsidRPr="00DD1CF0">
        <w:rPr>
          <w:rFonts w:ascii="Times New Roman" w:hAnsi="Times New Roman" w:cs="Times New Roman"/>
          <w:b/>
          <w:bCs/>
          <w:sz w:val="24"/>
          <w:szCs w:val="24"/>
        </w:rPr>
        <w:t>Задание:</w:t>
      </w:r>
      <w:r>
        <w:rPr>
          <w:rFonts w:ascii="Times New Roman" w:hAnsi="Times New Roman" w:cs="Times New Roman"/>
          <w:sz w:val="24"/>
          <w:szCs w:val="24"/>
        </w:rPr>
        <w:t xml:space="preserve"> написать сочинение на тему «Не все ошибки можно исправить» (по рассказу К.Г. Паустовского «Телеграмма»). Работа выполнена  Софьей З.</w:t>
      </w:r>
    </w:p>
    <w:p w:rsidR="004613BE" w:rsidRDefault="004613BE" w:rsidP="00C172DB">
      <w:pPr>
        <w:spacing w:line="360" w:lineRule="auto"/>
        <w:ind w:firstLine="0"/>
        <w:rPr>
          <w:rFonts w:ascii="Times New Roman" w:hAnsi="Times New Roman" w:cs="Times New Roman"/>
          <w:sz w:val="24"/>
          <w:szCs w:val="24"/>
        </w:rPr>
      </w:pPr>
      <w:r>
        <w:rPr>
          <w:rFonts w:ascii="Times New Roman" w:hAnsi="Times New Roman" w:cs="Times New Roman"/>
          <w:sz w:val="24"/>
          <w:szCs w:val="24"/>
        </w:rPr>
        <w:t>(сделана запись на диктофон)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35"/>
        <w:gridCol w:w="7336"/>
      </w:tblGrid>
      <w:tr w:rsidR="004613BE" w:rsidRPr="00EF077D">
        <w:tc>
          <w:tcPr>
            <w:tcW w:w="2235"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Читаю тему сочинения.</w:t>
            </w:r>
          </w:p>
        </w:tc>
        <w:tc>
          <w:tcPr>
            <w:tcW w:w="7336" w:type="dxa"/>
          </w:tcPr>
          <w:p w:rsidR="004613BE" w:rsidRPr="00EF077D" w:rsidRDefault="004613BE" w:rsidP="00C172DB">
            <w:pPr>
              <w:spacing w:line="360" w:lineRule="auto"/>
              <w:ind w:firstLine="0"/>
              <w:rPr>
                <w:rFonts w:ascii="Times New Roman" w:hAnsi="Times New Roman" w:cs="Times New Roman"/>
                <w:i/>
                <w:iCs/>
                <w:sz w:val="24"/>
                <w:szCs w:val="24"/>
              </w:rPr>
            </w:pPr>
            <w:r w:rsidRPr="00EF077D">
              <w:rPr>
                <w:rFonts w:ascii="Times New Roman" w:hAnsi="Times New Roman" w:cs="Times New Roman"/>
                <w:i/>
                <w:iCs/>
                <w:sz w:val="24"/>
                <w:szCs w:val="24"/>
              </w:rPr>
              <w:t xml:space="preserve">Размышляю, какие ошибки нельзя исправить? Мы привыкли, что можно в тетради что-то зачеркнуть, исправить. А в жизни? Можно попросить прощения, поступить по-другому. Всегда ли можно переделать? А если того, кого ты обидел, уже нет? </w:t>
            </w:r>
            <w:r w:rsidRPr="00EF077D">
              <w:rPr>
                <w:rFonts w:ascii="Times New Roman" w:hAnsi="Times New Roman" w:cs="Times New Roman"/>
                <w:i/>
                <w:iCs/>
                <w:sz w:val="24"/>
                <w:szCs w:val="24"/>
              </w:rPr>
              <w:lastRenderedPageBreak/>
              <w:t>Непоправимые ошибки – те, которые навсегда останутся ошибками. «Примеряю» тему на себя.</w:t>
            </w:r>
          </w:p>
        </w:tc>
      </w:tr>
      <w:tr w:rsidR="004613BE" w:rsidRPr="00EF077D">
        <w:tc>
          <w:tcPr>
            <w:tcW w:w="2235"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lastRenderedPageBreak/>
              <w:t>Задам к теме вопрос.</w:t>
            </w:r>
          </w:p>
        </w:tc>
        <w:tc>
          <w:tcPr>
            <w:tcW w:w="7336" w:type="dxa"/>
          </w:tcPr>
          <w:p w:rsidR="004613BE" w:rsidRPr="00EF077D" w:rsidRDefault="004613BE" w:rsidP="00C172DB">
            <w:pPr>
              <w:spacing w:line="360" w:lineRule="auto"/>
              <w:ind w:firstLine="0"/>
              <w:rPr>
                <w:rFonts w:ascii="Times New Roman" w:hAnsi="Times New Roman" w:cs="Times New Roman"/>
                <w:i/>
                <w:iCs/>
                <w:sz w:val="24"/>
                <w:szCs w:val="24"/>
              </w:rPr>
            </w:pPr>
            <w:r w:rsidRPr="00EF077D">
              <w:rPr>
                <w:rFonts w:ascii="Times New Roman" w:hAnsi="Times New Roman" w:cs="Times New Roman"/>
                <w:i/>
                <w:iCs/>
                <w:sz w:val="24"/>
                <w:szCs w:val="24"/>
              </w:rPr>
              <w:t>Любую ли ошибку можно исправить?</w:t>
            </w:r>
          </w:p>
          <w:p w:rsidR="004613BE" w:rsidRPr="00EF077D" w:rsidRDefault="004613BE" w:rsidP="00C172DB">
            <w:pPr>
              <w:spacing w:line="360" w:lineRule="auto"/>
              <w:ind w:firstLine="0"/>
              <w:rPr>
                <w:rFonts w:ascii="Times New Roman" w:hAnsi="Times New Roman" w:cs="Times New Roman"/>
                <w:i/>
                <w:iCs/>
                <w:sz w:val="24"/>
                <w:szCs w:val="24"/>
              </w:rPr>
            </w:pPr>
            <w:r w:rsidRPr="00EF077D">
              <w:rPr>
                <w:rFonts w:ascii="Times New Roman" w:hAnsi="Times New Roman" w:cs="Times New Roman"/>
                <w:i/>
                <w:iCs/>
                <w:sz w:val="24"/>
                <w:szCs w:val="24"/>
              </w:rPr>
              <w:t>На этот вопрос я  буду отвечать!</w:t>
            </w:r>
          </w:p>
        </w:tc>
      </w:tr>
      <w:tr w:rsidR="004613BE" w:rsidRPr="00EF077D">
        <w:tc>
          <w:tcPr>
            <w:tcW w:w="2235"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Знаю, что у сочинения есть вступление, основная часть, заключение. Начну с основной части.</w:t>
            </w:r>
          </w:p>
        </w:tc>
        <w:tc>
          <w:tcPr>
            <w:tcW w:w="7336" w:type="dxa"/>
          </w:tcPr>
          <w:p w:rsidR="004613BE" w:rsidRPr="00EF077D" w:rsidRDefault="004613BE" w:rsidP="00C172DB">
            <w:pPr>
              <w:spacing w:line="360" w:lineRule="auto"/>
              <w:ind w:firstLine="0"/>
              <w:rPr>
                <w:rFonts w:ascii="Times New Roman" w:hAnsi="Times New Roman" w:cs="Times New Roman"/>
                <w:i/>
                <w:iCs/>
                <w:sz w:val="24"/>
                <w:szCs w:val="24"/>
              </w:rPr>
            </w:pPr>
            <w:r w:rsidRPr="00EF077D">
              <w:rPr>
                <w:rFonts w:ascii="Times New Roman" w:hAnsi="Times New Roman" w:cs="Times New Roman"/>
                <w:i/>
                <w:iCs/>
                <w:sz w:val="24"/>
                <w:szCs w:val="24"/>
              </w:rPr>
              <w:t>Разделю лист на три части. В середине запишу…(</w:t>
            </w:r>
            <w:r w:rsidRPr="00EF077D">
              <w:rPr>
                <w:rFonts w:ascii="Times New Roman" w:hAnsi="Times New Roman" w:cs="Times New Roman"/>
                <w:b/>
                <w:bCs/>
                <w:i/>
                <w:iCs/>
                <w:sz w:val="24"/>
                <w:szCs w:val="24"/>
              </w:rPr>
              <w:t>не могу ничего написать. Мне не хватает четкого плана. Значит, этот шаг рано. )</w:t>
            </w:r>
          </w:p>
        </w:tc>
      </w:tr>
      <w:tr w:rsidR="004613BE" w:rsidRPr="00EF077D">
        <w:tc>
          <w:tcPr>
            <w:tcW w:w="2235"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Составлю план основной части.</w:t>
            </w:r>
          </w:p>
        </w:tc>
        <w:tc>
          <w:tcPr>
            <w:tcW w:w="7336" w:type="dxa"/>
          </w:tcPr>
          <w:p w:rsidR="004613BE" w:rsidRPr="00EF077D" w:rsidRDefault="004613BE" w:rsidP="00C172DB">
            <w:pPr>
              <w:spacing w:line="360" w:lineRule="auto"/>
              <w:ind w:firstLine="0"/>
              <w:rPr>
                <w:rFonts w:ascii="Times New Roman" w:hAnsi="Times New Roman" w:cs="Times New Roman"/>
                <w:i/>
                <w:iCs/>
                <w:sz w:val="24"/>
                <w:szCs w:val="24"/>
              </w:rPr>
            </w:pPr>
            <w:r w:rsidRPr="00EF077D">
              <w:rPr>
                <w:rFonts w:ascii="Times New Roman" w:hAnsi="Times New Roman" w:cs="Times New Roman"/>
                <w:i/>
                <w:iCs/>
                <w:sz w:val="24"/>
                <w:szCs w:val="24"/>
              </w:rPr>
              <w:t>Представляю Настю. Она посылает деньги Катерине Петровне. Пытаюсь представить, что чувствует мама, получая перевод, в котором нет ни одного теплого слова от дочери. Разве деньги могут заменить человеческое любовь и участие?</w:t>
            </w:r>
          </w:p>
          <w:p w:rsidR="004613BE" w:rsidRPr="00EF077D" w:rsidRDefault="004613BE" w:rsidP="00C172DB">
            <w:pPr>
              <w:spacing w:line="360" w:lineRule="auto"/>
              <w:ind w:firstLine="0"/>
              <w:rPr>
                <w:rFonts w:ascii="Times New Roman" w:hAnsi="Times New Roman" w:cs="Times New Roman"/>
                <w:i/>
                <w:iCs/>
                <w:sz w:val="24"/>
                <w:szCs w:val="24"/>
              </w:rPr>
            </w:pPr>
            <w:r w:rsidRPr="00EF077D">
              <w:rPr>
                <w:rFonts w:ascii="Times New Roman" w:hAnsi="Times New Roman" w:cs="Times New Roman"/>
                <w:i/>
                <w:iCs/>
                <w:sz w:val="24"/>
                <w:szCs w:val="24"/>
              </w:rPr>
              <w:t>Перечитаю этот фрагмент рассказа Паустовского.</w:t>
            </w:r>
          </w:p>
          <w:p w:rsidR="004613BE" w:rsidRPr="00EF077D" w:rsidRDefault="004613BE" w:rsidP="00C172DB">
            <w:pPr>
              <w:spacing w:line="360" w:lineRule="auto"/>
              <w:ind w:firstLine="0"/>
              <w:rPr>
                <w:rFonts w:ascii="Times New Roman" w:hAnsi="Times New Roman" w:cs="Times New Roman"/>
                <w:i/>
                <w:iCs/>
                <w:sz w:val="24"/>
                <w:szCs w:val="24"/>
              </w:rPr>
            </w:pPr>
            <w:r w:rsidRPr="00EF077D">
              <w:rPr>
                <w:rFonts w:ascii="Times New Roman" w:hAnsi="Times New Roman" w:cs="Times New Roman"/>
                <w:i/>
                <w:iCs/>
                <w:sz w:val="24"/>
                <w:szCs w:val="24"/>
              </w:rPr>
              <w:t>Бросается в глаза слово «ненаглядная»  (по отношению к дочери) – значит, нельзя наглядеться на нее. Жаль только, что не потому, что ее так любят, а еще и потому, что ее нет.</w:t>
            </w:r>
          </w:p>
          <w:p w:rsidR="004613BE" w:rsidRPr="00EF077D" w:rsidRDefault="004613BE" w:rsidP="00C172DB">
            <w:pPr>
              <w:spacing w:line="360" w:lineRule="auto"/>
              <w:ind w:firstLine="0"/>
              <w:rPr>
                <w:rFonts w:ascii="Times New Roman" w:hAnsi="Times New Roman" w:cs="Times New Roman"/>
                <w:i/>
                <w:iCs/>
                <w:sz w:val="24"/>
                <w:szCs w:val="24"/>
              </w:rPr>
            </w:pPr>
            <w:r w:rsidRPr="00EF077D">
              <w:rPr>
                <w:rFonts w:ascii="Times New Roman" w:hAnsi="Times New Roman" w:cs="Times New Roman"/>
                <w:i/>
                <w:iCs/>
                <w:sz w:val="24"/>
                <w:szCs w:val="24"/>
              </w:rPr>
              <w:t>Вспомню, что на письмо Настя никак не отреагировала, а от телеграммы, в которой сообщалось о смерти матери, отмахнулась.</w:t>
            </w:r>
          </w:p>
          <w:p w:rsidR="004613BE" w:rsidRPr="00EF077D" w:rsidRDefault="004613BE" w:rsidP="00C172DB">
            <w:pPr>
              <w:spacing w:line="360" w:lineRule="auto"/>
              <w:ind w:firstLine="0"/>
              <w:rPr>
                <w:rFonts w:ascii="Times New Roman" w:hAnsi="Times New Roman" w:cs="Times New Roman"/>
                <w:i/>
                <w:iCs/>
                <w:sz w:val="24"/>
                <w:szCs w:val="24"/>
              </w:rPr>
            </w:pPr>
            <w:r w:rsidRPr="00EF077D">
              <w:rPr>
                <w:rFonts w:ascii="Times New Roman" w:hAnsi="Times New Roman" w:cs="Times New Roman"/>
                <w:i/>
                <w:iCs/>
                <w:sz w:val="24"/>
                <w:szCs w:val="24"/>
              </w:rPr>
              <w:t>Понимаю, что обязательно должна включить пункты:</w:t>
            </w:r>
          </w:p>
          <w:p w:rsidR="004613BE" w:rsidRPr="00EF077D" w:rsidRDefault="004613BE" w:rsidP="00C172DB">
            <w:pPr>
              <w:spacing w:line="360" w:lineRule="auto"/>
              <w:ind w:firstLine="0"/>
              <w:rPr>
                <w:rFonts w:ascii="Times New Roman" w:hAnsi="Times New Roman" w:cs="Times New Roman"/>
                <w:i/>
                <w:iCs/>
                <w:sz w:val="24"/>
                <w:szCs w:val="24"/>
              </w:rPr>
            </w:pPr>
            <w:r w:rsidRPr="00EF077D">
              <w:rPr>
                <w:rFonts w:ascii="Times New Roman" w:hAnsi="Times New Roman" w:cs="Times New Roman"/>
                <w:i/>
                <w:iCs/>
                <w:sz w:val="24"/>
                <w:szCs w:val="24"/>
              </w:rPr>
              <w:t>*лжевнимание дочери</w:t>
            </w:r>
          </w:p>
          <w:p w:rsidR="004613BE" w:rsidRPr="00EF077D" w:rsidRDefault="004613BE" w:rsidP="00C172DB">
            <w:pPr>
              <w:spacing w:line="360" w:lineRule="auto"/>
              <w:ind w:firstLine="0"/>
              <w:rPr>
                <w:rFonts w:ascii="Times New Roman" w:hAnsi="Times New Roman" w:cs="Times New Roman"/>
                <w:i/>
                <w:iCs/>
                <w:sz w:val="24"/>
                <w:szCs w:val="24"/>
              </w:rPr>
            </w:pPr>
            <w:r w:rsidRPr="00EF077D">
              <w:rPr>
                <w:rFonts w:ascii="Times New Roman" w:hAnsi="Times New Roman" w:cs="Times New Roman"/>
                <w:i/>
                <w:iCs/>
                <w:sz w:val="24"/>
                <w:szCs w:val="24"/>
              </w:rPr>
              <w:t>*письмо Катерины Петровны (теперь, после смерти, она будет ненаглядной – на нее нельзя будет наглядеться, а воспоминаний у ее непутевой дочери нет – не приезжала!)</w:t>
            </w:r>
          </w:p>
          <w:p w:rsidR="004613BE" w:rsidRPr="00EF077D" w:rsidRDefault="004613BE" w:rsidP="00C172DB">
            <w:pPr>
              <w:spacing w:line="360" w:lineRule="auto"/>
              <w:ind w:firstLine="0"/>
              <w:rPr>
                <w:rFonts w:ascii="Times New Roman" w:hAnsi="Times New Roman" w:cs="Times New Roman"/>
                <w:i/>
                <w:iCs/>
                <w:sz w:val="24"/>
                <w:szCs w:val="24"/>
              </w:rPr>
            </w:pPr>
            <w:r w:rsidRPr="00EF077D">
              <w:rPr>
                <w:rFonts w:ascii="Times New Roman" w:hAnsi="Times New Roman" w:cs="Times New Roman"/>
                <w:i/>
                <w:iCs/>
                <w:sz w:val="24"/>
                <w:szCs w:val="24"/>
              </w:rPr>
              <w:t>*реакция на телеграмму (не сразу поняла, какая Катерина, сказала, что «ничего неприятного «в телеграмме нет)</w:t>
            </w:r>
          </w:p>
          <w:p w:rsidR="004613BE" w:rsidRPr="00EF077D" w:rsidRDefault="004613BE" w:rsidP="00C172DB">
            <w:pPr>
              <w:spacing w:line="360" w:lineRule="auto"/>
              <w:ind w:firstLine="0"/>
              <w:rPr>
                <w:rFonts w:ascii="Times New Roman" w:hAnsi="Times New Roman" w:cs="Times New Roman"/>
                <w:i/>
                <w:iCs/>
                <w:sz w:val="24"/>
                <w:szCs w:val="24"/>
              </w:rPr>
            </w:pPr>
            <w:r w:rsidRPr="00EF077D">
              <w:rPr>
                <w:rFonts w:ascii="Times New Roman" w:hAnsi="Times New Roman" w:cs="Times New Roman"/>
                <w:i/>
                <w:iCs/>
                <w:sz w:val="24"/>
                <w:szCs w:val="24"/>
              </w:rPr>
              <w:t>*авторское «наказание» жестокой дочери: некому будет сказать волшебное слово «мама»,в Заборье нельзя будет приехать – стыдно.</w:t>
            </w:r>
          </w:p>
        </w:tc>
      </w:tr>
      <w:tr w:rsidR="004613BE" w:rsidRPr="00EF077D">
        <w:tc>
          <w:tcPr>
            <w:tcW w:w="2235"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Пишу основную часть.</w:t>
            </w:r>
          </w:p>
        </w:tc>
        <w:tc>
          <w:tcPr>
            <w:tcW w:w="7336" w:type="dxa"/>
          </w:tcPr>
          <w:p w:rsidR="004613BE" w:rsidRPr="00EF077D" w:rsidRDefault="004613BE" w:rsidP="00C172DB">
            <w:pPr>
              <w:spacing w:line="360" w:lineRule="auto"/>
              <w:ind w:firstLine="0"/>
              <w:rPr>
                <w:rFonts w:ascii="Times New Roman" w:hAnsi="Times New Roman" w:cs="Times New Roman"/>
                <w:i/>
                <w:iCs/>
                <w:sz w:val="24"/>
                <w:szCs w:val="24"/>
              </w:rPr>
            </w:pPr>
            <w:r w:rsidRPr="00EF077D">
              <w:rPr>
                <w:rFonts w:ascii="Times New Roman" w:hAnsi="Times New Roman" w:cs="Times New Roman"/>
                <w:i/>
                <w:iCs/>
                <w:sz w:val="24"/>
                <w:szCs w:val="24"/>
              </w:rPr>
              <w:t xml:space="preserve">В каждом абзаце новая мысль. Слежу, чтобы не «свалиться» на пересказ. </w:t>
            </w:r>
          </w:p>
          <w:p w:rsidR="004613BE" w:rsidRPr="00EF077D" w:rsidRDefault="004613BE" w:rsidP="00C172DB">
            <w:pPr>
              <w:spacing w:line="360" w:lineRule="auto"/>
              <w:ind w:firstLine="0"/>
              <w:rPr>
                <w:rFonts w:ascii="Times New Roman" w:hAnsi="Times New Roman" w:cs="Times New Roman"/>
                <w:i/>
                <w:iCs/>
                <w:sz w:val="24"/>
                <w:szCs w:val="24"/>
              </w:rPr>
            </w:pPr>
            <w:r w:rsidRPr="00EF077D">
              <w:rPr>
                <w:rFonts w:ascii="Times New Roman" w:hAnsi="Times New Roman" w:cs="Times New Roman"/>
                <w:i/>
                <w:iCs/>
                <w:sz w:val="24"/>
                <w:szCs w:val="24"/>
              </w:rPr>
              <w:t>Какой вывод можно сделать?</w:t>
            </w:r>
          </w:p>
        </w:tc>
      </w:tr>
      <w:tr w:rsidR="004613BE" w:rsidRPr="00EF077D">
        <w:tc>
          <w:tcPr>
            <w:tcW w:w="2235"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Напишу вывод.</w:t>
            </w:r>
          </w:p>
        </w:tc>
        <w:tc>
          <w:tcPr>
            <w:tcW w:w="7336" w:type="dxa"/>
          </w:tcPr>
          <w:p w:rsidR="004613BE" w:rsidRPr="00EF077D" w:rsidRDefault="004613BE" w:rsidP="00C172DB">
            <w:pPr>
              <w:spacing w:line="360" w:lineRule="auto"/>
              <w:ind w:firstLine="0"/>
              <w:rPr>
                <w:rFonts w:ascii="Times New Roman" w:hAnsi="Times New Roman" w:cs="Times New Roman"/>
                <w:i/>
                <w:iCs/>
                <w:sz w:val="24"/>
                <w:szCs w:val="24"/>
              </w:rPr>
            </w:pPr>
            <w:r w:rsidRPr="00EF077D">
              <w:rPr>
                <w:rFonts w:ascii="Times New Roman" w:hAnsi="Times New Roman" w:cs="Times New Roman"/>
                <w:i/>
                <w:iCs/>
                <w:sz w:val="24"/>
                <w:szCs w:val="24"/>
              </w:rPr>
              <w:t xml:space="preserve">Не выполнить Насте работы над ошибками – некого ей теперь </w:t>
            </w:r>
            <w:r w:rsidRPr="00EF077D">
              <w:rPr>
                <w:rFonts w:ascii="Times New Roman" w:hAnsi="Times New Roman" w:cs="Times New Roman"/>
                <w:i/>
                <w:iCs/>
                <w:sz w:val="24"/>
                <w:szCs w:val="24"/>
              </w:rPr>
              <w:lastRenderedPageBreak/>
              <w:t xml:space="preserve">любить. Осталась лишь пустота и запоздалое осознание своей вины. Спасен Настей  от безызвестности талантливый скульптор, но не спасена от одиночества и дочернего равнодушия мама, погибает родной дом, в котором жил известный дед – художник. Почему? Потому что за спасение дома и мамы никто не зааплодирует Насте так, как аплодировали в Ленинграде? Страшный человек эта Настя! Не дает ей автор исправить ее ошибку: слишком поздно в ней просыпается дочь! Не исправить уже  ничего, потому что ничего не вернуть. </w:t>
            </w:r>
          </w:p>
        </w:tc>
      </w:tr>
      <w:tr w:rsidR="004613BE" w:rsidRPr="00EF077D">
        <w:tc>
          <w:tcPr>
            <w:tcW w:w="2235"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lastRenderedPageBreak/>
              <w:t>Напишу вступление.</w:t>
            </w:r>
          </w:p>
        </w:tc>
        <w:tc>
          <w:tcPr>
            <w:tcW w:w="7336" w:type="dxa"/>
          </w:tcPr>
          <w:p w:rsidR="004613BE" w:rsidRPr="00EF077D" w:rsidRDefault="004613BE" w:rsidP="00C172DB">
            <w:pPr>
              <w:spacing w:line="360" w:lineRule="auto"/>
              <w:ind w:firstLine="0"/>
              <w:rPr>
                <w:rFonts w:ascii="Times New Roman" w:hAnsi="Times New Roman" w:cs="Times New Roman"/>
                <w:b/>
                <w:bCs/>
                <w:i/>
                <w:iCs/>
                <w:sz w:val="24"/>
                <w:szCs w:val="24"/>
              </w:rPr>
            </w:pPr>
            <w:r w:rsidRPr="00EF077D">
              <w:rPr>
                <w:rFonts w:ascii="Times New Roman" w:hAnsi="Times New Roman" w:cs="Times New Roman"/>
                <w:b/>
                <w:bCs/>
                <w:i/>
                <w:iCs/>
                <w:sz w:val="24"/>
                <w:szCs w:val="24"/>
              </w:rPr>
              <w:t xml:space="preserve">Не могу написать, потому что захлестнули эмоции, а содержание забылось. </w:t>
            </w:r>
            <w:r w:rsidRPr="00EF077D">
              <w:rPr>
                <w:rFonts w:ascii="Times New Roman" w:hAnsi="Times New Roman" w:cs="Times New Roman"/>
                <w:i/>
                <w:iCs/>
                <w:sz w:val="24"/>
                <w:szCs w:val="24"/>
              </w:rPr>
              <w:t>Перечитаю написанное. Мне кажется, что можно все, что я написала адресовать прежде всего Насте. Напишу ей письмо.</w:t>
            </w:r>
          </w:p>
        </w:tc>
      </w:tr>
      <w:tr w:rsidR="004613BE" w:rsidRPr="00EF077D">
        <w:tc>
          <w:tcPr>
            <w:tcW w:w="2235"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Корректирую работу на черновике.</w:t>
            </w:r>
          </w:p>
        </w:tc>
        <w:tc>
          <w:tcPr>
            <w:tcW w:w="7336" w:type="dxa"/>
          </w:tcPr>
          <w:p w:rsidR="004613BE" w:rsidRPr="00EF077D" w:rsidRDefault="004613BE" w:rsidP="00C172DB">
            <w:pPr>
              <w:spacing w:line="360" w:lineRule="auto"/>
              <w:ind w:firstLine="0"/>
              <w:rPr>
                <w:rFonts w:ascii="Times New Roman" w:hAnsi="Times New Roman" w:cs="Times New Roman"/>
                <w:i/>
                <w:iCs/>
                <w:sz w:val="24"/>
                <w:szCs w:val="24"/>
              </w:rPr>
            </w:pPr>
            <w:r w:rsidRPr="00EF077D">
              <w:rPr>
                <w:rFonts w:ascii="Times New Roman" w:hAnsi="Times New Roman" w:cs="Times New Roman"/>
                <w:i/>
                <w:iCs/>
                <w:sz w:val="24"/>
                <w:szCs w:val="24"/>
              </w:rPr>
              <w:t>Пишу письмо. Добавляю обращения, разговорные слова, восклицательные предложения, вводные слова, чтобы было похоже на живое общение.</w:t>
            </w:r>
          </w:p>
        </w:tc>
      </w:tr>
      <w:tr w:rsidR="004613BE" w:rsidRPr="00EF077D">
        <w:tc>
          <w:tcPr>
            <w:tcW w:w="2235"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Переписываю полученный текст.</w:t>
            </w:r>
          </w:p>
        </w:tc>
        <w:tc>
          <w:tcPr>
            <w:tcW w:w="7336" w:type="dxa"/>
          </w:tcPr>
          <w:p w:rsidR="004613BE" w:rsidRPr="00EF077D" w:rsidRDefault="004613BE" w:rsidP="00C172DB">
            <w:pPr>
              <w:spacing w:line="360" w:lineRule="auto"/>
              <w:ind w:firstLine="0"/>
              <w:rPr>
                <w:rFonts w:ascii="Times New Roman" w:hAnsi="Times New Roman" w:cs="Times New Roman"/>
                <w:i/>
                <w:iCs/>
                <w:sz w:val="24"/>
                <w:szCs w:val="24"/>
              </w:rPr>
            </w:pPr>
            <w:r w:rsidRPr="00EF077D">
              <w:rPr>
                <w:rFonts w:ascii="Times New Roman" w:hAnsi="Times New Roman" w:cs="Times New Roman"/>
                <w:i/>
                <w:iCs/>
                <w:sz w:val="24"/>
                <w:szCs w:val="24"/>
              </w:rPr>
              <w:t xml:space="preserve">В первом же абзаце поняла, что погналась за живой речью и потеряла эмоциональность. </w:t>
            </w:r>
            <w:r w:rsidRPr="00EF077D">
              <w:rPr>
                <w:rFonts w:ascii="Times New Roman" w:hAnsi="Times New Roman" w:cs="Times New Roman"/>
                <w:b/>
                <w:bCs/>
                <w:i/>
                <w:iCs/>
                <w:sz w:val="24"/>
                <w:szCs w:val="24"/>
              </w:rPr>
              <w:t>Надо еще поработать над черновиком</w:t>
            </w:r>
            <w:r w:rsidRPr="00EF077D">
              <w:rPr>
                <w:rFonts w:ascii="Times New Roman" w:hAnsi="Times New Roman" w:cs="Times New Roman"/>
                <w:i/>
                <w:iCs/>
                <w:sz w:val="24"/>
                <w:szCs w:val="24"/>
              </w:rPr>
              <w:t>, добавить эпитеты. Заменить кое-где разговорную лексику на нейтральную.</w:t>
            </w:r>
          </w:p>
        </w:tc>
      </w:tr>
      <w:tr w:rsidR="004613BE" w:rsidRPr="00EF077D">
        <w:tc>
          <w:tcPr>
            <w:tcW w:w="2235"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Проверяю в чистовике орфографию и пунктуацию.</w:t>
            </w:r>
          </w:p>
        </w:tc>
        <w:tc>
          <w:tcPr>
            <w:tcW w:w="7336" w:type="dxa"/>
          </w:tcPr>
          <w:p w:rsidR="004613BE" w:rsidRPr="00EF077D" w:rsidRDefault="004613BE" w:rsidP="00C172DB">
            <w:pPr>
              <w:spacing w:line="360" w:lineRule="auto"/>
              <w:ind w:firstLine="0"/>
              <w:rPr>
                <w:rFonts w:ascii="Times New Roman" w:hAnsi="Times New Roman" w:cs="Times New Roman"/>
                <w:i/>
                <w:iCs/>
                <w:sz w:val="24"/>
                <w:szCs w:val="24"/>
              </w:rPr>
            </w:pPr>
          </w:p>
        </w:tc>
      </w:tr>
      <w:tr w:rsidR="004613BE" w:rsidRPr="00EF077D">
        <w:tc>
          <w:tcPr>
            <w:tcW w:w="2235" w:type="dxa"/>
          </w:tcPr>
          <w:p w:rsidR="004613BE" w:rsidRPr="00EF077D" w:rsidRDefault="004613BE" w:rsidP="00C172DB">
            <w:pPr>
              <w:spacing w:line="360" w:lineRule="auto"/>
              <w:ind w:firstLine="0"/>
              <w:rPr>
                <w:rFonts w:ascii="Times New Roman" w:hAnsi="Times New Roman" w:cs="Times New Roman"/>
                <w:sz w:val="24"/>
                <w:szCs w:val="24"/>
              </w:rPr>
            </w:pPr>
            <w:r w:rsidRPr="00EF077D">
              <w:rPr>
                <w:rFonts w:ascii="Times New Roman" w:hAnsi="Times New Roman" w:cs="Times New Roman"/>
                <w:sz w:val="24"/>
                <w:szCs w:val="24"/>
              </w:rPr>
              <w:t xml:space="preserve">Сдаю работу. </w:t>
            </w:r>
          </w:p>
        </w:tc>
        <w:tc>
          <w:tcPr>
            <w:tcW w:w="7336" w:type="dxa"/>
          </w:tcPr>
          <w:p w:rsidR="004613BE" w:rsidRPr="00EF077D" w:rsidRDefault="004613BE" w:rsidP="00C172DB">
            <w:pPr>
              <w:spacing w:line="360" w:lineRule="auto"/>
              <w:ind w:firstLine="0"/>
              <w:rPr>
                <w:rFonts w:ascii="Times New Roman" w:hAnsi="Times New Roman" w:cs="Times New Roman"/>
                <w:i/>
                <w:iCs/>
                <w:sz w:val="24"/>
                <w:szCs w:val="24"/>
              </w:rPr>
            </w:pPr>
          </w:p>
        </w:tc>
      </w:tr>
    </w:tbl>
    <w:p w:rsidR="004613BE" w:rsidRDefault="004613BE"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При разборе подобного упражнения можно обратить внимание ученика на то, как отличается то, что он планировал сделать, от того, что он сделал на самом деле. Опираясь на этот анализ, ученик способен осознать те действия, которые могут стать универсальными для написания любого сочинения. </w:t>
      </w:r>
      <w:r w:rsidR="00D8174E">
        <w:rPr>
          <w:rFonts w:ascii="Times New Roman" w:hAnsi="Times New Roman" w:cs="Times New Roman"/>
          <w:sz w:val="24"/>
          <w:szCs w:val="24"/>
        </w:rPr>
        <w:t>В случае анализа данной стратегии в классе попросим учащихся в свою стратегию внести интересные шаги, «особенные операции», которые ими ранее не выполнялись.</w:t>
      </w:r>
    </w:p>
    <w:p w:rsidR="004613BE" w:rsidRPr="006B3D1B" w:rsidRDefault="00D8174E"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С</w:t>
      </w:r>
      <w:r w:rsidR="004613BE" w:rsidRPr="006B3D1B">
        <w:rPr>
          <w:rFonts w:ascii="Times New Roman" w:hAnsi="Times New Roman" w:cs="Times New Roman"/>
          <w:sz w:val="24"/>
          <w:szCs w:val="24"/>
        </w:rPr>
        <w:t>ейчас</w:t>
      </w:r>
      <w:r>
        <w:rPr>
          <w:rFonts w:ascii="Times New Roman" w:hAnsi="Times New Roman" w:cs="Times New Roman"/>
          <w:sz w:val="24"/>
          <w:szCs w:val="24"/>
        </w:rPr>
        <w:t xml:space="preserve"> названы </w:t>
      </w:r>
      <w:r w:rsidR="004613BE" w:rsidRPr="006B3D1B">
        <w:rPr>
          <w:rFonts w:ascii="Times New Roman" w:hAnsi="Times New Roman" w:cs="Times New Roman"/>
          <w:sz w:val="24"/>
          <w:szCs w:val="24"/>
        </w:rPr>
        <w:t xml:space="preserve"> лишь </w:t>
      </w:r>
      <w:r w:rsidR="004613BE">
        <w:rPr>
          <w:rFonts w:ascii="Times New Roman" w:hAnsi="Times New Roman" w:cs="Times New Roman"/>
          <w:sz w:val="24"/>
          <w:szCs w:val="24"/>
        </w:rPr>
        <w:t>некоторые</w:t>
      </w:r>
      <w:r w:rsidR="004613BE" w:rsidRPr="006B3D1B">
        <w:rPr>
          <w:rFonts w:ascii="Times New Roman" w:hAnsi="Times New Roman" w:cs="Times New Roman"/>
          <w:sz w:val="24"/>
          <w:szCs w:val="24"/>
        </w:rPr>
        <w:t xml:space="preserve"> формы работы с учащимися при обучении их написанию сочинения на заданную тему.  </w:t>
      </w:r>
      <w:r w:rsidR="004613BE">
        <w:rPr>
          <w:rFonts w:ascii="Times New Roman" w:hAnsi="Times New Roman" w:cs="Times New Roman"/>
          <w:sz w:val="24"/>
          <w:szCs w:val="24"/>
        </w:rPr>
        <w:t>Н</w:t>
      </w:r>
      <w:r w:rsidR="004613BE" w:rsidRPr="006B3D1B">
        <w:rPr>
          <w:rFonts w:ascii="Times New Roman" w:hAnsi="Times New Roman" w:cs="Times New Roman"/>
          <w:sz w:val="24"/>
          <w:szCs w:val="24"/>
        </w:rPr>
        <w:t xml:space="preserve">е все упражнения выполнялись с </w:t>
      </w:r>
      <w:r w:rsidR="004613BE">
        <w:rPr>
          <w:rFonts w:ascii="Times New Roman" w:hAnsi="Times New Roman" w:cs="Times New Roman"/>
          <w:sz w:val="24"/>
          <w:szCs w:val="24"/>
        </w:rPr>
        <w:t>целыми классами</w:t>
      </w:r>
      <w:r w:rsidR="004613BE" w:rsidRPr="006B3D1B">
        <w:rPr>
          <w:rFonts w:ascii="Times New Roman" w:hAnsi="Times New Roman" w:cs="Times New Roman"/>
          <w:sz w:val="24"/>
          <w:szCs w:val="24"/>
        </w:rPr>
        <w:t>. В экспериментальн</w:t>
      </w:r>
      <w:r w:rsidR="004613BE">
        <w:rPr>
          <w:rFonts w:ascii="Times New Roman" w:hAnsi="Times New Roman" w:cs="Times New Roman"/>
          <w:sz w:val="24"/>
          <w:szCs w:val="24"/>
        </w:rPr>
        <w:t>ую</w:t>
      </w:r>
      <w:r w:rsidR="004613BE" w:rsidRPr="006B3D1B">
        <w:rPr>
          <w:rFonts w:ascii="Times New Roman" w:hAnsi="Times New Roman" w:cs="Times New Roman"/>
          <w:sz w:val="24"/>
          <w:szCs w:val="24"/>
        </w:rPr>
        <w:t xml:space="preserve"> групп</w:t>
      </w:r>
      <w:r w:rsidR="004613BE">
        <w:rPr>
          <w:rFonts w:ascii="Times New Roman" w:hAnsi="Times New Roman" w:cs="Times New Roman"/>
          <w:sz w:val="24"/>
          <w:szCs w:val="24"/>
        </w:rPr>
        <w:t>у</w:t>
      </w:r>
      <w:r w:rsidR="004613BE" w:rsidRPr="006B3D1B">
        <w:rPr>
          <w:rFonts w:ascii="Times New Roman" w:hAnsi="Times New Roman" w:cs="Times New Roman"/>
          <w:sz w:val="24"/>
          <w:szCs w:val="24"/>
        </w:rPr>
        <w:t xml:space="preserve"> </w:t>
      </w:r>
      <w:r w:rsidR="004613BE">
        <w:rPr>
          <w:rFonts w:ascii="Times New Roman" w:hAnsi="Times New Roman" w:cs="Times New Roman"/>
          <w:sz w:val="24"/>
          <w:szCs w:val="24"/>
        </w:rPr>
        <w:t xml:space="preserve">вошли </w:t>
      </w:r>
      <w:r w:rsidR="00604CAF">
        <w:rPr>
          <w:rFonts w:ascii="Times New Roman" w:hAnsi="Times New Roman" w:cs="Times New Roman"/>
          <w:sz w:val="24"/>
          <w:szCs w:val="24"/>
        </w:rPr>
        <w:t xml:space="preserve">учащиеся </w:t>
      </w:r>
      <w:r w:rsidR="004613BE" w:rsidRPr="006B3D1B">
        <w:rPr>
          <w:rFonts w:ascii="Times New Roman" w:hAnsi="Times New Roman" w:cs="Times New Roman"/>
          <w:sz w:val="24"/>
          <w:szCs w:val="24"/>
        </w:rPr>
        <w:t xml:space="preserve"> из разных классов: </w:t>
      </w:r>
      <w:r w:rsidR="004613BE">
        <w:rPr>
          <w:rFonts w:ascii="Times New Roman" w:hAnsi="Times New Roman" w:cs="Times New Roman"/>
          <w:sz w:val="24"/>
          <w:szCs w:val="24"/>
        </w:rPr>
        <w:t xml:space="preserve">7,8, </w:t>
      </w:r>
      <w:r w:rsidR="004613BE" w:rsidRPr="006B3D1B">
        <w:rPr>
          <w:rFonts w:ascii="Times New Roman" w:hAnsi="Times New Roman" w:cs="Times New Roman"/>
          <w:sz w:val="24"/>
          <w:szCs w:val="24"/>
        </w:rPr>
        <w:t xml:space="preserve">10, 11, </w:t>
      </w:r>
      <w:r w:rsidR="004613BE">
        <w:rPr>
          <w:rFonts w:ascii="Times New Roman" w:hAnsi="Times New Roman" w:cs="Times New Roman"/>
          <w:sz w:val="24"/>
          <w:szCs w:val="24"/>
        </w:rPr>
        <w:t>именно с ними был</w:t>
      </w:r>
      <w:r w:rsidR="00306697">
        <w:rPr>
          <w:rFonts w:ascii="Times New Roman" w:hAnsi="Times New Roman" w:cs="Times New Roman"/>
          <w:sz w:val="24"/>
          <w:szCs w:val="24"/>
        </w:rPr>
        <w:t>а</w:t>
      </w:r>
      <w:r w:rsidR="004613BE">
        <w:rPr>
          <w:rFonts w:ascii="Times New Roman" w:hAnsi="Times New Roman" w:cs="Times New Roman"/>
          <w:sz w:val="24"/>
          <w:szCs w:val="24"/>
        </w:rPr>
        <w:t xml:space="preserve"> проведена работа, описанная в данно</w:t>
      </w:r>
      <w:r w:rsidR="00604CAF">
        <w:rPr>
          <w:rFonts w:ascii="Times New Roman" w:hAnsi="Times New Roman" w:cs="Times New Roman"/>
          <w:sz w:val="24"/>
          <w:szCs w:val="24"/>
        </w:rPr>
        <w:t>м опыте</w:t>
      </w:r>
      <w:r w:rsidR="004613BE" w:rsidRPr="006B3D1B">
        <w:rPr>
          <w:rFonts w:ascii="Times New Roman" w:hAnsi="Times New Roman" w:cs="Times New Roman"/>
          <w:sz w:val="24"/>
          <w:szCs w:val="24"/>
        </w:rPr>
        <w:t xml:space="preserve">.  Их </w:t>
      </w:r>
      <w:r w:rsidR="004613BE">
        <w:rPr>
          <w:rFonts w:ascii="Times New Roman" w:hAnsi="Times New Roman" w:cs="Times New Roman"/>
          <w:sz w:val="24"/>
          <w:szCs w:val="24"/>
        </w:rPr>
        <w:t>сочинения</w:t>
      </w:r>
      <w:r w:rsidR="004613BE" w:rsidRPr="006B3D1B">
        <w:rPr>
          <w:rFonts w:ascii="Times New Roman" w:hAnsi="Times New Roman" w:cs="Times New Roman"/>
          <w:sz w:val="24"/>
          <w:szCs w:val="24"/>
        </w:rPr>
        <w:t xml:space="preserve"> </w:t>
      </w:r>
      <w:r w:rsidR="004613BE" w:rsidRPr="006B3D1B">
        <w:rPr>
          <w:rFonts w:ascii="Times New Roman" w:hAnsi="Times New Roman" w:cs="Times New Roman"/>
          <w:sz w:val="24"/>
          <w:szCs w:val="24"/>
        </w:rPr>
        <w:lastRenderedPageBreak/>
        <w:t xml:space="preserve">отличаются от </w:t>
      </w:r>
      <w:r w:rsidR="004613BE">
        <w:rPr>
          <w:rFonts w:ascii="Times New Roman" w:hAnsi="Times New Roman" w:cs="Times New Roman"/>
          <w:sz w:val="24"/>
          <w:szCs w:val="24"/>
        </w:rPr>
        <w:t>работ</w:t>
      </w:r>
      <w:r w:rsidR="004613BE" w:rsidRPr="006B3D1B">
        <w:rPr>
          <w:rFonts w:ascii="Times New Roman" w:hAnsi="Times New Roman" w:cs="Times New Roman"/>
          <w:sz w:val="24"/>
          <w:szCs w:val="24"/>
        </w:rPr>
        <w:t xml:space="preserve">, которые пишут  одноклассники. </w:t>
      </w:r>
      <w:r>
        <w:rPr>
          <w:rFonts w:ascii="Times New Roman" w:hAnsi="Times New Roman" w:cs="Times New Roman"/>
          <w:sz w:val="24"/>
          <w:szCs w:val="24"/>
        </w:rPr>
        <w:t>Опыт показал</w:t>
      </w:r>
      <w:r w:rsidR="004613BE" w:rsidRPr="006B3D1B">
        <w:rPr>
          <w:rFonts w:ascii="Times New Roman" w:hAnsi="Times New Roman" w:cs="Times New Roman"/>
          <w:sz w:val="24"/>
          <w:szCs w:val="24"/>
        </w:rPr>
        <w:t>,</w:t>
      </w:r>
      <w:r>
        <w:rPr>
          <w:rFonts w:ascii="Times New Roman" w:hAnsi="Times New Roman" w:cs="Times New Roman"/>
          <w:sz w:val="24"/>
          <w:szCs w:val="24"/>
        </w:rPr>
        <w:t xml:space="preserve"> что </w:t>
      </w:r>
      <w:r w:rsidR="004613BE" w:rsidRPr="006B3D1B">
        <w:rPr>
          <w:rFonts w:ascii="Times New Roman" w:hAnsi="Times New Roman" w:cs="Times New Roman"/>
          <w:sz w:val="24"/>
          <w:szCs w:val="24"/>
        </w:rPr>
        <w:t xml:space="preserve">  школьника можно научить писать сочинени</w:t>
      </w:r>
      <w:r w:rsidR="004613BE">
        <w:rPr>
          <w:rFonts w:ascii="Times New Roman" w:hAnsi="Times New Roman" w:cs="Times New Roman"/>
          <w:sz w:val="24"/>
          <w:szCs w:val="24"/>
        </w:rPr>
        <w:t>я</w:t>
      </w:r>
      <w:r w:rsidR="004613BE" w:rsidRPr="006B3D1B">
        <w:rPr>
          <w:rFonts w:ascii="Times New Roman" w:hAnsi="Times New Roman" w:cs="Times New Roman"/>
          <w:sz w:val="24"/>
          <w:szCs w:val="24"/>
        </w:rPr>
        <w:t>.</w:t>
      </w:r>
    </w:p>
    <w:p w:rsidR="004613BE" w:rsidRDefault="004613BE"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В завершении хочу привести стратегию написания сочинения Анастасии А., которая в 7 классе обу</w:t>
      </w:r>
      <w:r w:rsidR="00D8174E">
        <w:rPr>
          <w:rFonts w:ascii="Times New Roman" w:hAnsi="Times New Roman" w:cs="Times New Roman"/>
          <w:sz w:val="24"/>
          <w:szCs w:val="24"/>
        </w:rPr>
        <w:t>чалась в классе коррекции</w:t>
      </w:r>
      <w:r>
        <w:rPr>
          <w:rFonts w:ascii="Times New Roman" w:hAnsi="Times New Roman" w:cs="Times New Roman"/>
          <w:sz w:val="24"/>
          <w:szCs w:val="24"/>
        </w:rPr>
        <w:t xml:space="preserve">. В </w:t>
      </w:r>
      <w:r w:rsidR="00604CAF">
        <w:rPr>
          <w:rFonts w:ascii="Times New Roman" w:hAnsi="Times New Roman" w:cs="Times New Roman"/>
          <w:sz w:val="24"/>
          <w:szCs w:val="24"/>
        </w:rPr>
        <w:t>прошлом 2011-2012</w:t>
      </w:r>
      <w:r>
        <w:rPr>
          <w:rFonts w:ascii="Times New Roman" w:hAnsi="Times New Roman" w:cs="Times New Roman"/>
          <w:sz w:val="24"/>
          <w:szCs w:val="24"/>
        </w:rPr>
        <w:t xml:space="preserve"> учебном году она получила Гран-при муниципального конкурса творческих работ на военно-патриотическую тему  и </w:t>
      </w:r>
      <w:r w:rsidRPr="00643899">
        <w:rPr>
          <w:rFonts w:ascii="Times New Roman" w:hAnsi="Times New Roman" w:cs="Times New Roman"/>
          <w:sz w:val="24"/>
          <w:szCs w:val="24"/>
        </w:rPr>
        <w:t xml:space="preserve">диплом  </w:t>
      </w:r>
      <w:r w:rsidRPr="00643899">
        <w:rPr>
          <w:rFonts w:ascii="Times New Roman" w:hAnsi="Times New Roman" w:cs="Times New Roman"/>
          <w:sz w:val="24"/>
          <w:szCs w:val="24"/>
          <w:lang w:val="en-US"/>
        </w:rPr>
        <w:t>I</w:t>
      </w:r>
      <w:r w:rsidRPr="00643899">
        <w:rPr>
          <w:rFonts w:ascii="Times New Roman" w:hAnsi="Times New Roman" w:cs="Times New Roman"/>
          <w:sz w:val="24"/>
          <w:szCs w:val="24"/>
        </w:rPr>
        <w:t xml:space="preserve"> степени Всероссийского конкурса творческих работ</w:t>
      </w:r>
      <w:r>
        <w:rPr>
          <w:rFonts w:ascii="Times New Roman" w:hAnsi="Times New Roman" w:cs="Times New Roman"/>
          <w:sz w:val="24"/>
          <w:szCs w:val="24"/>
        </w:rPr>
        <w:t xml:space="preserve"> «Зеленая планета».</w:t>
      </w:r>
    </w:p>
    <w:p w:rsidR="004613BE" w:rsidRDefault="004613BE" w:rsidP="00C172DB">
      <w:pPr>
        <w:spacing w:line="360" w:lineRule="auto"/>
        <w:ind w:firstLine="0"/>
        <w:rPr>
          <w:rFonts w:ascii="Times New Roman" w:hAnsi="Times New Roman" w:cs="Times New Roman"/>
          <w:sz w:val="24"/>
          <w:szCs w:val="24"/>
        </w:rPr>
      </w:pPr>
      <w:r>
        <w:rPr>
          <w:rFonts w:ascii="Times New Roman" w:hAnsi="Times New Roman" w:cs="Times New Roman"/>
          <w:sz w:val="24"/>
          <w:szCs w:val="24"/>
        </w:rPr>
        <w:tab/>
        <w:t>Итак, универсальная стратегия написания сочинений на заданную тему. Курсивом я выделила свои вопросы к ученице (У – учитель) и ее пояснения (Ш – школьница)</w:t>
      </w:r>
    </w:p>
    <w:p w:rsidR="004613BE" w:rsidRDefault="004613BE" w:rsidP="00604CAF">
      <w:pPr>
        <w:pStyle w:val="a5"/>
        <w:numPr>
          <w:ilvl w:val="0"/>
          <w:numId w:val="8"/>
        </w:numPr>
        <w:spacing w:line="360" w:lineRule="auto"/>
        <w:ind w:left="284"/>
        <w:rPr>
          <w:rFonts w:ascii="Times New Roman" w:hAnsi="Times New Roman" w:cs="Times New Roman"/>
          <w:sz w:val="24"/>
          <w:szCs w:val="24"/>
        </w:rPr>
      </w:pPr>
      <w:r>
        <w:rPr>
          <w:rFonts w:ascii="Times New Roman" w:hAnsi="Times New Roman" w:cs="Times New Roman"/>
          <w:sz w:val="24"/>
          <w:szCs w:val="24"/>
        </w:rPr>
        <w:t>Сочинение. Хочется подумать, написать ясно и понятно свои мысли.</w:t>
      </w:r>
    </w:p>
    <w:p w:rsidR="004613BE" w:rsidRDefault="004613BE" w:rsidP="00604CAF">
      <w:pPr>
        <w:pStyle w:val="a5"/>
        <w:numPr>
          <w:ilvl w:val="0"/>
          <w:numId w:val="8"/>
        </w:numPr>
        <w:spacing w:line="360" w:lineRule="auto"/>
        <w:ind w:left="284"/>
        <w:rPr>
          <w:rFonts w:ascii="Times New Roman" w:hAnsi="Times New Roman" w:cs="Times New Roman"/>
          <w:sz w:val="24"/>
          <w:szCs w:val="24"/>
        </w:rPr>
      </w:pPr>
      <w:r>
        <w:rPr>
          <w:rFonts w:ascii="Times New Roman" w:hAnsi="Times New Roman" w:cs="Times New Roman"/>
          <w:sz w:val="24"/>
          <w:szCs w:val="24"/>
        </w:rPr>
        <w:t>Читаю тему.</w:t>
      </w:r>
    </w:p>
    <w:p w:rsidR="004613BE" w:rsidRDefault="004613BE" w:rsidP="00604CAF">
      <w:pPr>
        <w:pStyle w:val="a5"/>
        <w:numPr>
          <w:ilvl w:val="0"/>
          <w:numId w:val="8"/>
        </w:numPr>
        <w:spacing w:line="360" w:lineRule="auto"/>
        <w:ind w:left="284"/>
        <w:rPr>
          <w:rFonts w:ascii="Times New Roman" w:hAnsi="Times New Roman" w:cs="Times New Roman"/>
          <w:sz w:val="24"/>
          <w:szCs w:val="24"/>
        </w:rPr>
      </w:pPr>
      <w:r>
        <w:rPr>
          <w:rFonts w:ascii="Times New Roman" w:hAnsi="Times New Roman" w:cs="Times New Roman"/>
          <w:sz w:val="24"/>
          <w:szCs w:val="24"/>
        </w:rPr>
        <w:t>Из имеющихся слов перестраиваю тему в вопросительное предложение. Отдельно на черновике запишу полный ответ на получившийся вопрос.</w:t>
      </w:r>
    </w:p>
    <w:p w:rsidR="004613BE" w:rsidRDefault="004613BE" w:rsidP="00604CAF">
      <w:pPr>
        <w:pStyle w:val="a5"/>
        <w:numPr>
          <w:ilvl w:val="0"/>
          <w:numId w:val="8"/>
        </w:numPr>
        <w:spacing w:line="360" w:lineRule="auto"/>
        <w:ind w:left="284"/>
        <w:rPr>
          <w:rFonts w:ascii="Times New Roman" w:hAnsi="Times New Roman" w:cs="Times New Roman"/>
          <w:sz w:val="24"/>
          <w:szCs w:val="24"/>
        </w:rPr>
      </w:pPr>
      <w:r>
        <w:rPr>
          <w:rFonts w:ascii="Times New Roman" w:hAnsi="Times New Roman" w:cs="Times New Roman"/>
          <w:sz w:val="24"/>
          <w:szCs w:val="24"/>
        </w:rPr>
        <w:t>Прочитываю каждое слово темы, записываю его так, чтобы можно было в столбик записать  ассоциации или слова, которые отражают мое отношение к данному понятию. Пользуюсь разными цветами: зеленый – то, что вижу, голубой – то, что чувствую (вкус, запах), розовый – то, что слышу.</w:t>
      </w:r>
    </w:p>
    <w:p w:rsidR="004613BE" w:rsidRDefault="004613BE" w:rsidP="00604CAF">
      <w:pPr>
        <w:pStyle w:val="a5"/>
        <w:numPr>
          <w:ilvl w:val="0"/>
          <w:numId w:val="8"/>
        </w:numPr>
        <w:spacing w:line="360" w:lineRule="auto"/>
        <w:ind w:left="284"/>
        <w:rPr>
          <w:rFonts w:ascii="Times New Roman" w:hAnsi="Times New Roman" w:cs="Times New Roman"/>
          <w:sz w:val="24"/>
          <w:szCs w:val="24"/>
        </w:rPr>
      </w:pPr>
      <w:r>
        <w:rPr>
          <w:rFonts w:ascii="Times New Roman" w:hAnsi="Times New Roman" w:cs="Times New Roman"/>
          <w:sz w:val="24"/>
          <w:szCs w:val="24"/>
        </w:rPr>
        <w:t>Перечитываю только «вид», «вкус», «слух» (то, что маркировала разными цветами, читаю какой – то один цвет) - так у меня вырисовывается общий образ.</w:t>
      </w:r>
    </w:p>
    <w:p w:rsidR="004613BE" w:rsidRDefault="004613BE" w:rsidP="00604CAF">
      <w:pPr>
        <w:pStyle w:val="a5"/>
        <w:numPr>
          <w:ilvl w:val="0"/>
          <w:numId w:val="8"/>
        </w:numPr>
        <w:spacing w:line="360" w:lineRule="auto"/>
        <w:ind w:left="284"/>
        <w:rPr>
          <w:rFonts w:ascii="Times New Roman" w:hAnsi="Times New Roman" w:cs="Times New Roman"/>
          <w:sz w:val="24"/>
          <w:szCs w:val="24"/>
        </w:rPr>
      </w:pPr>
      <w:r>
        <w:rPr>
          <w:rFonts w:ascii="Times New Roman" w:hAnsi="Times New Roman" w:cs="Times New Roman"/>
          <w:sz w:val="24"/>
          <w:szCs w:val="24"/>
        </w:rPr>
        <w:t>Определяю, как представленный образ связан с ответом, записанным на черновике. Этот образ я буду искать, объяснять, доказывать (в зависимости от того, что потребует тема)</w:t>
      </w:r>
    </w:p>
    <w:p w:rsidR="004613BE" w:rsidRDefault="004613BE" w:rsidP="00604CAF">
      <w:pPr>
        <w:pStyle w:val="a5"/>
        <w:numPr>
          <w:ilvl w:val="0"/>
          <w:numId w:val="8"/>
        </w:numPr>
        <w:spacing w:line="360" w:lineRule="auto"/>
        <w:ind w:left="284"/>
        <w:rPr>
          <w:rFonts w:ascii="Times New Roman" w:hAnsi="Times New Roman" w:cs="Times New Roman"/>
          <w:sz w:val="24"/>
          <w:szCs w:val="24"/>
        </w:rPr>
      </w:pPr>
      <w:r>
        <w:rPr>
          <w:rFonts w:ascii="Times New Roman" w:hAnsi="Times New Roman" w:cs="Times New Roman"/>
          <w:sz w:val="24"/>
          <w:szCs w:val="24"/>
        </w:rPr>
        <w:t xml:space="preserve">Делаю наброски: </w:t>
      </w:r>
    </w:p>
    <w:p w:rsidR="004613BE" w:rsidRDefault="004613BE" w:rsidP="00604CAF">
      <w:pPr>
        <w:pStyle w:val="a5"/>
        <w:numPr>
          <w:ilvl w:val="0"/>
          <w:numId w:val="9"/>
        </w:numPr>
        <w:spacing w:line="360" w:lineRule="auto"/>
        <w:ind w:left="284"/>
        <w:rPr>
          <w:rFonts w:ascii="Times New Roman" w:hAnsi="Times New Roman" w:cs="Times New Roman"/>
          <w:sz w:val="24"/>
          <w:szCs w:val="24"/>
        </w:rPr>
      </w:pPr>
      <w:r w:rsidRPr="00750978">
        <w:rPr>
          <w:rFonts w:ascii="Times New Roman" w:hAnsi="Times New Roman" w:cs="Times New Roman"/>
          <w:sz w:val="24"/>
          <w:szCs w:val="24"/>
        </w:rPr>
        <w:t>придумываю красивые слова, подбираю к ассоциациям определения, подчеркну самые яркие, образные (это эпитеты)</w:t>
      </w:r>
      <w:r>
        <w:rPr>
          <w:rFonts w:ascii="Times New Roman" w:hAnsi="Times New Roman" w:cs="Times New Roman"/>
          <w:sz w:val="24"/>
          <w:szCs w:val="24"/>
        </w:rPr>
        <w:t>;</w:t>
      </w:r>
    </w:p>
    <w:p w:rsidR="004613BE" w:rsidRDefault="004613BE" w:rsidP="00604CAF">
      <w:pPr>
        <w:pStyle w:val="a5"/>
        <w:numPr>
          <w:ilvl w:val="0"/>
          <w:numId w:val="9"/>
        </w:numPr>
        <w:spacing w:line="360" w:lineRule="auto"/>
        <w:ind w:left="284"/>
        <w:rPr>
          <w:rFonts w:ascii="Times New Roman" w:hAnsi="Times New Roman" w:cs="Times New Roman"/>
          <w:sz w:val="24"/>
          <w:szCs w:val="24"/>
        </w:rPr>
      </w:pPr>
      <w:r>
        <w:rPr>
          <w:rFonts w:ascii="Times New Roman" w:hAnsi="Times New Roman" w:cs="Times New Roman"/>
          <w:sz w:val="24"/>
          <w:szCs w:val="24"/>
        </w:rPr>
        <w:t>придумываю к некоторым словам перифразы, они помогут избежать повтора, подчеркну самые изысканные.</w:t>
      </w:r>
    </w:p>
    <w:p w:rsidR="004613BE" w:rsidRDefault="004613BE" w:rsidP="00604CAF">
      <w:pPr>
        <w:spacing w:line="360" w:lineRule="auto"/>
        <w:ind w:left="284" w:firstLine="0"/>
        <w:rPr>
          <w:rFonts w:ascii="Times New Roman" w:hAnsi="Times New Roman" w:cs="Times New Roman"/>
          <w:i/>
          <w:iCs/>
          <w:sz w:val="24"/>
          <w:szCs w:val="24"/>
        </w:rPr>
      </w:pPr>
      <w:r>
        <w:rPr>
          <w:rFonts w:ascii="Times New Roman" w:hAnsi="Times New Roman" w:cs="Times New Roman"/>
          <w:i/>
          <w:iCs/>
          <w:sz w:val="24"/>
          <w:szCs w:val="24"/>
        </w:rPr>
        <w:t>У: Насколько эффективна эта работа? Мне кажется, что большинство слов не войдет в сочинение?</w:t>
      </w:r>
    </w:p>
    <w:p w:rsidR="004613BE" w:rsidRDefault="004613BE" w:rsidP="00604CAF">
      <w:pPr>
        <w:spacing w:line="360" w:lineRule="auto"/>
        <w:ind w:left="284" w:firstLine="0"/>
        <w:rPr>
          <w:rFonts w:ascii="Times New Roman" w:hAnsi="Times New Roman" w:cs="Times New Roman"/>
          <w:i/>
          <w:iCs/>
          <w:sz w:val="24"/>
          <w:szCs w:val="24"/>
        </w:rPr>
      </w:pPr>
      <w:r>
        <w:rPr>
          <w:rFonts w:ascii="Times New Roman" w:hAnsi="Times New Roman" w:cs="Times New Roman"/>
          <w:i/>
          <w:iCs/>
          <w:sz w:val="24"/>
          <w:szCs w:val="24"/>
        </w:rPr>
        <w:t>Ш: У меня так рождается лексический образ работы.</w:t>
      </w:r>
    </w:p>
    <w:p w:rsidR="004613BE" w:rsidRDefault="004613BE" w:rsidP="00604CAF">
      <w:pPr>
        <w:spacing w:line="360" w:lineRule="auto"/>
        <w:ind w:left="284" w:firstLine="0"/>
        <w:rPr>
          <w:rFonts w:ascii="Times New Roman" w:hAnsi="Times New Roman" w:cs="Times New Roman"/>
          <w:i/>
          <w:iCs/>
          <w:sz w:val="24"/>
          <w:szCs w:val="24"/>
        </w:rPr>
      </w:pPr>
      <w:r>
        <w:rPr>
          <w:rFonts w:ascii="Times New Roman" w:hAnsi="Times New Roman" w:cs="Times New Roman"/>
          <w:i/>
          <w:iCs/>
          <w:sz w:val="24"/>
          <w:szCs w:val="24"/>
        </w:rPr>
        <w:t>У: Что обозначает этот термин – «лексический образ»?</w:t>
      </w:r>
    </w:p>
    <w:p w:rsidR="004613BE" w:rsidRPr="00750978" w:rsidRDefault="004613BE" w:rsidP="00604CAF">
      <w:pPr>
        <w:spacing w:line="360" w:lineRule="auto"/>
        <w:ind w:left="284" w:firstLine="0"/>
        <w:rPr>
          <w:rFonts w:ascii="Times New Roman" w:hAnsi="Times New Roman" w:cs="Times New Roman"/>
          <w:i/>
          <w:iCs/>
          <w:sz w:val="24"/>
          <w:szCs w:val="24"/>
        </w:rPr>
      </w:pPr>
      <w:r>
        <w:rPr>
          <w:rFonts w:ascii="Times New Roman" w:hAnsi="Times New Roman" w:cs="Times New Roman"/>
          <w:i/>
          <w:iCs/>
          <w:sz w:val="24"/>
          <w:szCs w:val="24"/>
        </w:rPr>
        <w:t>Ш: Это такое внутреннее ощущение, что все слова должны быть словно  из одной песни.</w:t>
      </w:r>
    </w:p>
    <w:p w:rsidR="000B58BB" w:rsidRPr="00F53A0D" w:rsidRDefault="004613BE" w:rsidP="00F53A0D">
      <w:pPr>
        <w:pStyle w:val="a5"/>
        <w:numPr>
          <w:ilvl w:val="0"/>
          <w:numId w:val="8"/>
        </w:numPr>
        <w:spacing w:line="360" w:lineRule="auto"/>
        <w:ind w:left="284"/>
        <w:rPr>
          <w:rFonts w:ascii="Times New Roman" w:hAnsi="Times New Roman" w:cs="Times New Roman"/>
          <w:sz w:val="24"/>
          <w:szCs w:val="24"/>
        </w:rPr>
      </w:pPr>
      <w:r>
        <w:rPr>
          <w:rFonts w:ascii="Times New Roman" w:hAnsi="Times New Roman" w:cs="Times New Roman"/>
          <w:sz w:val="24"/>
          <w:szCs w:val="24"/>
        </w:rPr>
        <w:t>С помощью схем</w:t>
      </w:r>
      <w:r w:rsidR="00306697">
        <w:rPr>
          <w:rFonts w:ascii="Times New Roman" w:hAnsi="Times New Roman" w:cs="Times New Roman"/>
          <w:sz w:val="24"/>
          <w:szCs w:val="24"/>
        </w:rPr>
        <w:t xml:space="preserve">ы представляю </w:t>
      </w:r>
      <w:r>
        <w:rPr>
          <w:rFonts w:ascii="Times New Roman" w:hAnsi="Times New Roman" w:cs="Times New Roman"/>
          <w:sz w:val="24"/>
          <w:szCs w:val="24"/>
        </w:rPr>
        <w:t>структуру плана сочинения. Первоначально она</w:t>
      </w:r>
      <w:r w:rsidR="00F53A0D">
        <w:rPr>
          <w:rFonts w:ascii="Times New Roman" w:hAnsi="Times New Roman" w:cs="Times New Roman"/>
          <w:sz w:val="24"/>
          <w:szCs w:val="24"/>
        </w:rPr>
        <w:t xml:space="preserve"> одна и та же для всех сочинений.</w:t>
      </w:r>
    </w:p>
    <w:p w:rsidR="004613BE" w:rsidRDefault="00AD12FD" w:rsidP="009C1350">
      <w:pPr>
        <w:pStyle w:val="a5"/>
        <w:spacing w:line="360" w:lineRule="auto"/>
        <w:ind w:left="284" w:firstLine="0"/>
        <w:rPr>
          <w:rFonts w:ascii="Times New Roman" w:hAnsi="Times New Roman" w:cs="Times New Roman"/>
          <w:sz w:val="24"/>
          <w:szCs w:val="24"/>
        </w:rPr>
      </w:pPr>
      <w:r w:rsidRPr="00AD12FD">
        <w:rPr>
          <w:noProof/>
          <w:lang w:eastAsia="ru-RU"/>
        </w:rPr>
        <w:lastRenderedPageBreak/>
        <w:pict>
          <v:rect id="_x0000_s1034" style="position:absolute;left:0;text-align:left;margin-left:187.3pt;margin-top:4.25pt;width:100.55pt;height:20.15pt;z-index:251655680">
            <v:textbox>
              <w:txbxContent>
                <w:p w:rsidR="007A2117" w:rsidRPr="00BB705D" w:rsidRDefault="007A2117" w:rsidP="00777DEC">
                  <w:pPr>
                    <w:ind w:firstLine="142"/>
                    <w:rPr>
                      <w:rFonts w:ascii="Times New Roman" w:hAnsi="Times New Roman" w:cs="Times New Roman"/>
                    </w:rPr>
                  </w:pPr>
                  <w:r w:rsidRPr="00BB705D">
                    <w:rPr>
                      <w:rFonts w:ascii="Times New Roman" w:hAnsi="Times New Roman" w:cs="Times New Roman"/>
                    </w:rPr>
                    <w:t>Вступление</w:t>
                  </w:r>
                </w:p>
              </w:txbxContent>
            </v:textbox>
          </v:rect>
        </w:pict>
      </w:r>
    </w:p>
    <w:p w:rsidR="000B58BB" w:rsidRPr="00604CAF" w:rsidRDefault="000B58BB" w:rsidP="009C1350">
      <w:pPr>
        <w:pStyle w:val="a5"/>
        <w:spacing w:line="360" w:lineRule="auto"/>
        <w:ind w:left="284" w:firstLine="0"/>
        <w:rPr>
          <w:rFonts w:ascii="Times New Roman" w:hAnsi="Times New Roman" w:cs="Times New Roman"/>
          <w:sz w:val="24"/>
          <w:szCs w:val="24"/>
        </w:rPr>
      </w:pPr>
    </w:p>
    <w:p w:rsidR="004613BE" w:rsidRPr="00777DEC" w:rsidRDefault="00D8174E" w:rsidP="00604CAF">
      <w:pPr>
        <w:spacing w:line="360" w:lineRule="auto"/>
        <w:ind w:left="284" w:firstLine="0"/>
        <w:rPr>
          <w:rFonts w:ascii="Times New Roman" w:hAnsi="Times New Roman" w:cs="Times New Roman"/>
          <w:sz w:val="24"/>
          <w:szCs w:val="24"/>
        </w:rPr>
      </w:pPr>
      <w:r>
        <w:rPr>
          <w:rFonts w:ascii="Times New Roman" w:hAnsi="Times New Roman" w:cs="Times New Roman"/>
          <w:sz w:val="24"/>
          <w:szCs w:val="24"/>
        </w:rPr>
        <w:t xml:space="preserve">          </w:t>
      </w:r>
      <w:r w:rsidR="004613BE">
        <w:rPr>
          <w:rFonts w:ascii="Times New Roman" w:hAnsi="Times New Roman" w:cs="Times New Roman"/>
          <w:sz w:val="24"/>
          <w:szCs w:val="24"/>
        </w:rPr>
        <w:t>(актуальность темы, нравственное, общечеловеческое звучание)</w:t>
      </w:r>
    </w:p>
    <w:p w:rsidR="004613BE" w:rsidRPr="00750978" w:rsidRDefault="00AD12FD" w:rsidP="00604CAF">
      <w:pPr>
        <w:pStyle w:val="a5"/>
        <w:spacing w:line="360" w:lineRule="auto"/>
        <w:ind w:left="284" w:firstLine="0"/>
        <w:rPr>
          <w:rFonts w:ascii="Times New Roman" w:hAnsi="Times New Roman" w:cs="Times New Roman"/>
          <w:sz w:val="24"/>
          <w:szCs w:val="24"/>
        </w:rPr>
      </w:pPr>
      <w:r w:rsidRPr="00AD12FD">
        <w:rPr>
          <w:noProof/>
          <w:lang w:eastAsia="ru-RU"/>
        </w:rPr>
        <w:pict>
          <v:shapetype id="_x0000_t32" coordsize="21600,21600" o:spt="32" o:oned="t" path="m,l21600,21600e" filled="f">
            <v:path arrowok="t" fillok="f" o:connecttype="none"/>
            <o:lock v:ext="edit" shapetype="t"/>
          </v:shapetype>
          <v:shape id="_x0000_s1035" type="#_x0000_t32" style="position:absolute;left:0;text-align:left;margin-left:231.5pt;margin-top:-.15pt;width:0;height:18.2pt;z-index:251656704" o:connectortype="straight">
            <v:stroke endarrow="block"/>
          </v:shape>
        </w:pict>
      </w:r>
    </w:p>
    <w:p w:rsidR="004613BE" w:rsidRDefault="00AD12FD" w:rsidP="00604CAF">
      <w:pPr>
        <w:spacing w:line="360" w:lineRule="auto"/>
        <w:ind w:left="284" w:firstLine="0"/>
        <w:rPr>
          <w:rFonts w:ascii="Times New Roman" w:hAnsi="Times New Roman" w:cs="Times New Roman"/>
          <w:sz w:val="24"/>
          <w:szCs w:val="24"/>
        </w:rPr>
      </w:pPr>
      <w:r w:rsidRPr="00AD12FD">
        <w:rPr>
          <w:noProof/>
          <w:lang w:eastAsia="ru-RU"/>
        </w:rPr>
        <w:pict>
          <v:rect id="_x0000_s1045" style="position:absolute;left:0;text-align:left;margin-left:170.75pt;margin-top:2.1pt;width:127.85pt;height:20.15pt;z-index:251657728">
            <v:textbox>
              <w:txbxContent>
                <w:p w:rsidR="007A2117" w:rsidRPr="00BB705D" w:rsidRDefault="007A2117" w:rsidP="00777DEC">
                  <w:pPr>
                    <w:ind w:firstLine="142"/>
                    <w:rPr>
                      <w:rFonts w:ascii="Times New Roman" w:hAnsi="Times New Roman" w:cs="Times New Roman"/>
                    </w:rPr>
                  </w:pPr>
                  <w:r w:rsidRPr="00BB705D">
                    <w:rPr>
                      <w:rFonts w:ascii="Times New Roman" w:hAnsi="Times New Roman" w:cs="Times New Roman"/>
                    </w:rPr>
                    <w:t>Проблемный вопрос</w:t>
                  </w:r>
                </w:p>
              </w:txbxContent>
            </v:textbox>
          </v:rect>
        </w:pict>
      </w:r>
      <w:r w:rsidRPr="00AD12FD">
        <w:rPr>
          <w:noProof/>
          <w:lang w:eastAsia="ru-RU"/>
        </w:rPr>
        <w:pict>
          <v:shape id="_x0000_s1036" type="#_x0000_t32" style="position:absolute;left:0;text-align:left;margin-left:232.05pt;margin-top:153.75pt;width:0;height:24pt;z-index:251666944" o:connectortype="straight">
            <v:stroke endarrow="block"/>
          </v:shape>
        </w:pict>
      </w:r>
      <w:r w:rsidRPr="00AD12FD">
        <w:rPr>
          <w:noProof/>
          <w:lang w:eastAsia="ru-RU"/>
        </w:rPr>
        <w:pict>
          <v:rect id="_x0000_s1037" style="position:absolute;left:0;text-align:left;margin-left:139.4pt;margin-top:125.55pt;width:193.95pt;height:22.7pt;z-index:251665920">
            <v:textbox style="mso-next-textbox:#_x0000_s1037">
              <w:txbxContent>
                <w:p w:rsidR="007A2117" w:rsidRPr="00BB705D" w:rsidRDefault="007A2117" w:rsidP="00777DEC">
                  <w:pPr>
                    <w:ind w:firstLine="142"/>
                    <w:jc w:val="center"/>
                    <w:rPr>
                      <w:rFonts w:ascii="Times New Roman" w:hAnsi="Times New Roman" w:cs="Times New Roman"/>
                    </w:rPr>
                  </w:pPr>
                  <w:r w:rsidRPr="00BB705D">
                    <w:rPr>
                      <w:rFonts w:ascii="Times New Roman" w:hAnsi="Times New Roman" w:cs="Times New Roman"/>
                    </w:rPr>
                    <w:t>Мой ответ на риторический вопрос</w:t>
                  </w:r>
                </w:p>
              </w:txbxContent>
            </v:textbox>
          </v:rect>
        </w:pict>
      </w:r>
      <w:r w:rsidRPr="00AD12FD">
        <w:rPr>
          <w:noProof/>
          <w:lang w:eastAsia="ru-RU"/>
        </w:rPr>
        <w:pict>
          <v:shape id="_x0000_s1038" type="#_x0000_t32" style="position:absolute;left:0;text-align:left;margin-left:287.85pt;margin-top:93.1pt;width:34.45pt;height:22.4pt;flip:x;z-index:251664896" o:connectortype="straight">
            <v:stroke endarrow="block"/>
          </v:shape>
        </w:pict>
      </w:r>
      <w:r w:rsidRPr="00AD12FD">
        <w:rPr>
          <w:noProof/>
          <w:lang w:eastAsia="ru-RU"/>
        </w:rPr>
        <w:pict>
          <v:shape id="_x0000_s1039" type="#_x0000_t32" style="position:absolute;left:0;text-align:left;margin-left:232.05pt;margin-top:93.1pt;width:0;height:22.4pt;z-index:251663872" o:connectortype="straight">
            <v:stroke endarrow="block"/>
          </v:shape>
        </w:pict>
      </w:r>
      <w:r w:rsidRPr="00AD12FD">
        <w:rPr>
          <w:noProof/>
          <w:lang w:eastAsia="ru-RU"/>
        </w:rPr>
        <w:pict>
          <v:shape id="_x0000_s1040" type="#_x0000_t32" style="position:absolute;left:0;text-align:left;margin-left:151.05pt;margin-top:93.1pt;width:31.15pt;height:22.4pt;z-index:251662848" o:connectortype="straight">
            <v:stroke endarrow="block"/>
          </v:shape>
        </w:pict>
      </w:r>
      <w:r w:rsidRPr="00AD12FD">
        <w:rPr>
          <w:noProof/>
          <w:lang w:eastAsia="ru-RU"/>
        </w:rPr>
        <w:pict>
          <v:rect id="_x0000_s1041" style="position:absolute;left:0;text-align:left;margin-left:139.4pt;margin-top:65.2pt;width:193.95pt;height:22.7pt;z-index:251661824">
            <v:textbox style="mso-next-textbox:#_x0000_s1041">
              <w:txbxContent>
                <w:p w:rsidR="007A2117" w:rsidRPr="00BB705D" w:rsidRDefault="007A2117" w:rsidP="00777DEC">
                  <w:pPr>
                    <w:ind w:firstLine="142"/>
                    <w:jc w:val="center"/>
                    <w:rPr>
                      <w:rFonts w:ascii="Times New Roman" w:hAnsi="Times New Roman" w:cs="Times New Roman"/>
                    </w:rPr>
                  </w:pPr>
                  <w:r w:rsidRPr="00BB705D">
                    <w:rPr>
                      <w:rFonts w:ascii="Times New Roman" w:hAnsi="Times New Roman" w:cs="Times New Roman"/>
                    </w:rPr>
                    <w:t>Разные ответы</w:t>
                  </w:r>
                  <w:r>
                    <w:rPr>
                      <w:rFonts w:ascii="Times New Roman" w:hAnsi="Times New Roman" w:cs="Times New Roman"/>
                    </w:rPr>
                    <w:t>, аргументы</w:t>
                  </w:r>
                </w:p>
              </w:txbxContent>
            </v:textbox>
          </v:rect>
        </w:pict>
      </w:r>
      <w:r w:rsidRPr="00AD12FD">
        <w:rPr>
          <w:noProof/>
          <w:lang w:eastAsia="ru-RU"/>
        </w:rPr>
        <w:pict>
          <v:shape id="_x0000_s1042" type="#_x0000_t32" style="position:absolute;left:0;text-align:left;margin-left:277.55pt;margin-top:35.4pt;width:40.85pt;height:15.55pt;z-index:251660800" o:connectortype="straight">
            <v:stroke endarrow="block"/>
          </v:shape>
        </w:pict>
      </w:r>
      <w:r w:rsidRPr="00AD12FD">
        <w:rPr>
          <w:noProof/>
          <w:lang w:eastAsia="ru-RU"/>
        </w:rPr>
        <w:pict>
          <v:shape id="_x0000_s1043" type="#_x0000_t32" style="position:absolute;left:0;text-align:left;margin-left:232.05pt;margin-top:38.95pt;width:0;height:24pt;z-index:251659776" o:connectortype="straight">
            <v:stroke endarrow="block"/>
          </v:shape>
        </w:pict>
      </w:r>
      <w:r w:rsidRPr="00AD12FD">
        <w:rPr>
          <w:noProof/>
          <w:lang w:eastAsia="ru-RU"/>
        </w:rPr>
        <w:pict>
          <v:shape id="_x0000_s1044" type="#_x0000_t32" style="position:absolute;left:0;text-align:left;margin-left:151.05pt;margin-top:35.4pt;width:44.75pt;height:15.55pt;flip:x;z-index:251658752" o:connectortype="straight">
            <v:stroke endarrow="block"/>
          </v:shape>
        </w:pict>
      </w:r>
    </w:p>
    <w:p w:rsidR="004613BE" w:rsidRPr="00777DEC" w:rsidRDefault="004613BE" w:rsidP="00604CAF">
      <w:pPr>
        <w:spacing w:line="360" w:lineRule="auto"/>
        <w:ind w:left="284"/>
        <w:rPr>
          <w:rFonts w:ascii="Times New Roman" w:hAnsi="Times New Roman" w:cs="Times New Roman"/>
          <w:sz w:val="24"/>
          <w:szCs w:val="24"/>
        </w:rPr>
      </w:pPr>
    </w:p>
    <w:p w:rsidR="004613BE" w:rsidRPr="00777DEC" w:rsidRDefault="004613BE" w:rsidP="00604CAF">
      <w:pPr>
        <w:spacing w:line="360" w:lineRule="auto"/>
        <w:ind w:left="284"/>
        <w:rPr>
          <w:rFonts w:ascii="Times New Roman" w:hAnsi="Times New Roman" w:cs="Times New Roman"/>
          <w:sz w:val="24"/>
          <w:szCs w:val="24"/>
        </w:rPr>
      </w:pPr>
    </w:p>
    <w:p w:rsidR="004613BE" w:rsidRPr="00777DEC" w:rsidRDefault="004613BE" w:rsidP="00604CAF">
      <w:pPr>
        <w:spacing w:line="360" w:lineRule="auto"/>
        <w:ind w:left="284"/>
        <w:rPr>
          <w:rFonts w:ascii="Times New Roman" w:hAnsi="Times New Roman" w:cs="Times New Roman"/>
          <w:sz w:val="24"/>
          <w:szCs w:val="24"/>
        </w:rPr>
      </w:pPr>
    </w:p>
    <w:p w:rsidR="004613BE" w:rsidRDefault="004613BE" w:rsidP="00604CAF">
      <w:pPr>
        <w:spacing w:line="360" w:lineRule="auto"/>
        <w:ind w:firstLine="0"/>
        <w:rPr>
          <w:rFonts w:ascii="Times New Roman" w:hAnsi="Times New Roman" w:cs="Times New Roman"/>
          <w:sz w:val="24"/>
          <w:szCs w:val="24"/>
        </w:rPr>
      </w:pPr>
    </w:p>
    <w:p w:rsidR="00604CAF" w:rsidRPr="00777DEC" w:rsidRDefault="00604CAF" w:rsidP="00604CAF">
      <w:pPr>
        <w:spacing w:line="360" w:lineRule="auto"/>
        <w:ind w:firstLine="0"/>
        <w:rPr>
          <w:rFonts w:ascii="Times New Roman" w:hAnsi="Times New Roman" w:cs="Times New Roman"/>
          <w:sz w:val="24"/>
          <w:szCs w:val="24"/>
        </w:rPr>
      </w:pPr>
    </w:p>
    <w:p w:rsidR="004613BE" w:rsidRPr="00777DEC" w:rsidRDefault="004613BE" w:rsidP="00604CAF">
      <w:pPr>
        <w:spacing w:line="360" w:lineRule="auto"/>
        <w:ind w:left="284"/>
        <w:rPr>
          <w:rFonts w:ascii="Times New Roman" w:hAnsi="Times New Roman" w:cs="Times New Roman"/>
          <w:sz w:val="24"/>
          <w:szCs w:val="24"/>
        </w:rPr>
      </w:pPr>
    </w:p>
    <w:p w:rsidR="004613BE" w:rsidRDefault="004613BE" w:rsidP="00604CAF">
      <w:pPr>
        <w:spacing w:line="360" w:lineRule="auto"/>
        <w:ind w:left="284"/>
        <w:rPr>
          <w:rFonts w:ascii="Times New Roman" w:hAnsi="Times New Roman" w:cs="Times New Roman"/>
          <w:sz w:val="24"/>
          <w:szCs w:val="24"/>
        </w:rPr>
      </w:pPr>
    </w:p>
    <w:p w:rsidR="005D6D19" w:rsidRDefault="00AD12FD" w:rsidP="00604CAF">
      <w:pPr>
        <w:spacing w:line="360" w:lineRule="auto"/>
        <w:ind w:left="284" w:firstLine="0"/>
        <w:jc w:val="center"/>
        <w:rPr>
          <w:rFonts w:ascii="Times New Roman" w:hAnsi="Times New Roman" w:cs="Times New Roman"/>
          <w:sz w:val="24"/>
          <w:szCs w:val="24"/>
        </w:rPr>
      </w:pPr>
      <w:r w:rsidRPr="00AD12FD">
        <w:rPr>
          <w:noProof/>
          <w:lang w:eastAsia="ru-RU"/>
        </w:rPr>
        <w:pict>
          <v:rect id="_x0000_s1046" style="position:absolute;left:0;text-align:left;margin-left:187.3pt;margin-top:12.15pt;width:100.55pt;height:20.15pt;z-index:251667968">
            <v:textbox style="mso-next-textbox:#_x0000_s1046">
              <w:txbxContent>
                <w:p w:rsidR="007A2117" w:rsidRPr="00BB705D" w:rsidRDefault="007A2117" w:rsidP="00777DEC">
                  <w:pPr>
                    <w:ind w:firstLine="142"/>
                    <w:rPr>
                      <w:rFonts w:ascii="Times New Roman" w:hAnsi="Times New Roman" w:cs="Times New Roman"/>
                    </w:rPr>
                  </w:pPr>
                  <w:r w:rsidRPr="00BB705D">
                    <w:rPr>
                      <w:rFonts w:ascii="Times New Roman" w:hAnsi="Times New Roman" w:cs="Times New Roman"/>
                    </w:rPr>
                    <w:t>Заключение</w:t>
                  </w:r>
                </w:p>
              </w:txbxContent>
            </v:textbox>
          </v:rect>
        </w:pict>
      </w:r>
    </w:p>
    <w:p w:rsidR="005D6D19" w:rsidRDefault="005D6D19" w:rsidP="00604CAF">
      <w:pPr>
        <w:spacing w:line="360" w:lineRule="auto"/>
        <w:ind w:left="284" w:firstLine="0"/>
        <w:jc w:val="center"/>
        <w:rPr>
          <w:rFonts w:ascii="Times New Roman" w:hAnsi="Times New Roman" w:cs="Times New Roman"/>
          <w:sz w:val="24"/>
          <w:szCs w:val="24"/>
        </w:rPr>
      </w:pPr>
    </w:p>
    <w:p w:rsidR="004613BE" w:rsidRDefault="004613BE" w:rsidP="00604CAF">
      <w:pPr>
        <w:spacing w:line="360" w:lineRule="auto"/>
        <w:ind w:left="284" w:firstLine="0"/>
        <w:jc w:val="center"/>
        <w:rPr>
          <w:rFonts w:ascii="Times New Roman" w:hAnsi="Times New Roman" w:cs="Times New Roman"/>
          <w:sz w:val="24"/>
          <w:szCs w:val="24"/>
        </w:rPr>
      </w:pPr>
      <w:r>
        <w:rPr>
          <w:rFonts w:ascii="Times New Roman" w:hAnsi="Times New Roman" w:cs="Times New Roman"/>
          <w:sz w:val="24"/>
          <w:szCs w:val="24"/>
        </w:rPr>
        <w:t>(приобретенный мной личный, нравственный, читательский,</w:t>
      </w:r>
    </w:p>
    <w:p w:rsidR="004613BE" w:rsidRDefault="004613BE" w:rsidP="00604CAF">
      <w:pPr>
        <w:spacing w:line="360" w:lineRule="auto"/>
        <w:ind w:left="284" w:firstLine="0"/>
        <w:jc w:val="center"/>
        <w:rPr>
          <w:rFonts w:ascii="Times New Roman" w:hAnsi="Times New Roman" w:cs="Times New Roman"/>
          <w:sz w:val="24"/>
          <w:szCs w:val="24"/>
        </w:rPr>
      </w:pPr>
      <w:r>
        <w:rPr>
          <w:rFonts w:ascii="Times New Roman" w:hAnsi="Times New Roman" w:cs="Times New Roman"/>
          <w:sz w:val="24"/>
          <w:szCs w:val="24"/>
        </w:rPr>
        <w:t>общественный опыт, вызывающий новый виток вопроса)</w:t>
      </w:r>
    </w:p>
    <w:p w:rsidR="004613BE" w:rsidRDefault="004613BE" w:rsidP="00604CAF">
      <w:pPr>
        <w:spacing w:line="360" w:lineRule="auto"/>
        <w:ind w:left="284" w:firstLine="0"/>
        <w:rPr>
          <w:rFonts w:ascii="Times New Roman" w:hAnsi="Times New Roman" w:cs="Times New Roman"/>
          <w:i/>
          <w:iCs/>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iCs/>
          <w:sz w:val="24"/>
          <w:szCs w:val="24"/>
        </w:rPr>
        <w:t>У:  Каждый ли раз составляешь такую схему?</w:t>
      </w:r>
    </w:p>
    <w:p w:rsidR="004613BE" w:rsidRDefault="004613BE" w:rsidP="00604CAF">
      <w:pPr>
        <w:spacing w:line="360" w:lineRule="auto"/>
        <w:ind w:left="284" w:firstLine="0"/>
        <w:rPr>
          <w:rFonts w:ascii="Times New Roman" w:hAnsi="Times New Roman" w:cs="Times New Roman"/>
          <w:i/>
          <w:iCs/>
          <w:sz w:val="24"/>
          <w:szCs w:val="24"/>
        </w:rPr>
      </w:pPr>
      <w:r>
        <w:rPr>
          <w:rFonts w:ascii="Times New Roman" w:hAnsi="Times New Roman" w:cs="Times New Roman"/>
          <w:i/>
          <w:iCs/>
          <w:sz w:val="24"/>
          <w:szCs w:val="24"/>
        </w:rPr>
        <w:tab/>
      </w:r>
      <w:r>
        <w:rPr>
          <w:rFonts w:ascii="Times New Roman" w:hAnsi="Times New Roman" w:cs="Times New Roman"/>
          <w:i/>
          <w:iCs/>
          <w:sz w:val="24"/>
          <w:szCs w:val="24"/>
        </w:rPr>
        <w:tab/>
        <w:t>Ш: Да! Составляя схему,  я мысленно «примеряю»  ее к  заданной теме.</w:t>
      </w:r>
    </w:p>
    <w:p w:rsidR="004613BE" w:rsidRDefault="004613BE" w:rsidP="00604CAF">
      <w:pPr>
        <w:spacing w:line="360" w:lineRule="auto"/>
        <w:ind w:left="-142" w:firstLine="0"/>
        <w:rPr>
          <w:rFonts w:ascii="Times New Roman" w:hAnsi="Times New Roman" w:cs="Times New Roman"/>
          <w:sz w:val="24"/>
          <w:szCs w:val="24"/>
        </w:rPr>
      </w:pPr>
      <w:r>
        <w:rPr>
          <w:rFonts w:ascii="Times New Roman" w:hAnsi="Times New Roman" w:cs="Times New Roman"/>
          <w:sz w:val="24"/>
          <w:szCs w:val="24"/>
        </w:rPr>
        <w:t>9.    Ранжирую ответы на проблемный вопрос</w:t>
      </w:r>
    </w:p>
    <w:p w:rsidR="004613BE" w:rsidRDefault="004613BE" w:rsidP="00604CAF">
      <w:pPr>
        <w:spacing w:line="360" w:lineRule="auto"/>
        <w:ind w:left="284" w:firstLine="0"/>
        <w:rPr>
          <w:rFonts w:ascii="Times New Roman" w:hAnsi="Times New Roman" w:cs="Times New Roman"/>
          <w:sz w:val="24"/>
          <w:szCs w:val="24"/>
        </w:rPr>
      </w:pPr>
      <w:r>
        <w:rPr>
          <w:rFonts w:ascii="Times New Roman" w:hAnsi="Times New Roman" w:cs="Times New Roman"/>
          <w:sz w:val="24"/>
          <w:szCs w:val="24"/>
        </w:rPr>
        <w:tab/>
        <w:t>- по хронологии;</w:t>
      </w:r>
    </w:p>
    <w:p w:rsidR="004613BE" w:rsidRDefault="004613BE" w:rsidP="00604CAF">
      <w:pPr>
        <w:spacing w:line="360" w:lineRule="auto"/>
        <w:ind w:left="284" w:firstLine="0"/>
        <w:rPr>
          <w:rFonts w:ascii="Times New Roman" w:hAnsi="Times New Roman" w:cs="Times New Roman"/>
          <w:sz w:val="24"/>
          <w:szCs w:val="24"/>
        </w:rPr>
      </w:pPr>
      <w:r>
        <w:rPr>
          <w:rFonts w:ascii="Times New Roman" w:hAnsi="Times New Roman" w:cs="Times New Roman"/>
          <w:sz w:val="24"/>
          <w:szCs w:val="24"/>
        </w:rPr>
        <w:tab/>
        <w:t>-  по усилению, уменьшению эмоций (своего рода градация);</w:t>
      </w:r>
    </w:p>
    <w:p w:rsidR="004613BE" w:rsidRDefault="004613BE" w:rsidP="00604CAF">
      <w:pPr>
        <w:spacing w:line="360" w:lineRule="auto"/>
        <w:ind w:left="284" w:firstLine="0"/>
        <w:rPr>
          <w:rFonts w:ascii="Times New Roman" w:hAnsi="Times New Roman" w:cs="Times New Roman"/>
          <w:sz w:val="24"/>
          <w:szCs w:val="24"/>
        </w:rPr>
      </w:pPr>
      <w:r>
        <w:rPr>
          <w:rFonts w:ascii="Times New Roman" w:hAnsi="Times New Roman" w:cs="Times New Roman"/>
          <w:sz w:val="24"/>
          <w:szCs w:val="24"/>
        </w:rPr>
        <w:tab/>
        <w:t>- по «близости» к герою»</w:t>
      </w:r>
    </w:p>
    <w:p w:rsidR="004613BE" w:rsidRDefault="004613BE" w:rsidP="00604CAF">
      <w:pPr>
        <w:spacing w:line="360" w:lineRule="auto"/>
        <w:ind w:left="284" w:firstLine="0"/>
        <w:rPr>
          <w:rFonts w:ascii="Times New Roman" w:hAnsi="Times New Roman" w:cs="Times New Roman"/>
          <w:sz w:val="24"/>
          <w:szCs w:val="24"/>
        </w:rPr>
      </w:pPr>
      <w:r>
        <w:rPr>
          <w:rFonts w:ascii="Times New Roman" w:hAnsi="Times New Roman" w:cs="Times New Roman"/>
          <w:sz w:val="24"/>
          <w:szCs w:val="24"/>
        </w:rPr>
        <w:tab/>
        <w:t>- по частоте употребления;</w:t>
      </w:r>
    </w:p>
    <w:p w:rsidR="004613BE" w:rsidRDefault="004613BE" w:rsidP="00604CAF">
      <w:pPr>
        <w:spacing w:line="360" w:lineRule="auto"/>
        <w:ind w:left="284" w:firstLine="0"/>
        <w:rPr>
          <w:rFonts w:ascii="Times New Roman" w:hAnsi="Times New Roman" w:cs="Times New Roman"/>
          <w:sz w:val="24"/>
          <w:szCs w:val="24"/>
        </w:rPr>
      </w:pPr>
      <w:r>
        <w:rPr>
          <w:rFonts w:ascii="Times New Roman" w:hAnsi="Times New Roman" w:cs="Times New Roman"/>
          <w:sz w:val="24"/>
          <w:szCs w:val="24"/>
        </w:rPr>
        <w:tab/>
        <w:t>- по другому признаку.</w:t>
      </w:r>
    </w:p>
    <w:p w:rsidR="004613BE" w:rsidRDefault="004613BE" w:rsidP="00604CAF">
      <w:pPr>
        <w:spacing w:line="360" w:lineRule="auto"/>
        <w:ind w:left="284" w:firstLine="0"/>
        <w:rPr>
          <w:rFonts w:ascii="Times New Roman" w:hAnsi="Times New Roman" w:cs="Times New Roman"/>
          <w:sz w:val="24"/>
          <w:szCs w:val="24"/>
        </w:rPr>
      </w:pPr>
      <w:r>
        <w:rPr>
          <w:rFonts w:ascii="Times New Roman" w:hAnsi="Times New Roman" w:cs="Times New Roman"/>
          <w:sz w:val="24"/>
          <w:szCs w:val="24"/>
        </w:rPr>
        <w:t>(Обязательно сформулирую для себя принцип классификации!)</w:t>
      </w:r>
    </w:p>
    <w:p w:rsidR="004613BE" w:rsidRPr="00A46797" w:rsidRDefault="004613BE" w:rsidP="00604CAF">
      <w:pPr>
        <w:pStyle w:val="a5"/>
        <w:numPr>
          <w:ilvl w:val="0"/>
          <w:numId w:val="12"/>
        </w:numPr>
        <w:spacing w:line="360" w:lineRule="auto"/>
        <w:ind w:left="284" w:hanging="425"/>
        <w:rPr>
          <w:rFonts w:ascii="Times New Roman" w:hAnsi="Times New Roman" w:cs="Times New Roman"/>
          <w:sz w:val="24"/>
          <w:szCs w:val="24"/>
        </w:rPr>
      </w:pPr>
      <w:r w:rsidRPr="00A46797">
        <w:rPr>
          <w:rFonts w:ascii="Times New Roman" w:hAnsi="Times New Roman" w:cs="Times New Roman"/>
          <w:sz w:val="24"/>
          <w:szCs w:val="24"/>
        </w:rPr>
        <w:t>Выстраиваю логику будущей работы: можно назвать принцип классификации, потом сразу перечислить все возможные ответы, и потом про это писать – так виден мой замысел. Можно начать отвечать, описывая возможные ответы, и только потом подвести итог. Тогда сохранится интрига.</w:t>
      </w:r>
    </w:p>
    <w:p w:rsidR="004613BE" w:rsidRPr="00A46797" w:rsidRDefault="004613BE" w:rsidP="00604CAF">
      <w:pPr>
        <w:pStyle w:val="a5"/>
        <w:numPr>
          <w:ilvl w:val="0"/>
          <w:numId w:val="12"/>
        </w:numPr>
        <w:spacing w:line="360" w:lineRule="auto"/>
        <w:ind w:left="284" w:hanging="425"/>
        <w:rPr>
          <w:rFonts w:ascii="Times New Roman" w:hAnsi="Times New Roman" w:cs="Times New Roman"/>
          <w:sz w:val="24"/>
          <w:szCs w:val="24"/>
        </w:rPr>
      </w:pPr>
      <w:r w:rsidRPr="00A46797">
        <w:rPr>
          <w:rFonts w:ascii="Times New Roman" w:hAnsi="Times New Roman" w:cs="Times New Roman"/>
          <w:sz w:val="24"/>
          <w:szCs w:val="24"/>
        </w:rPr>
        <w:t xml:space="preserve">Описываю каждый пункт </w:t>
      </w:r>
      <w:r w:rsidRPr="00A46797">
        <w:rPr>
          <w:rFonts w:ascii="Times New Roman" w:hAnsi="Times New Roman" w:cs="Times New Roman"/>
          <w:b/>
          <w:bCs/>
          <w:sz w:val="24"/>
          <w:szCs w:val="24"/>
        </w:rPr>
        <w:t>с позиции текста</w:t>
      </w:r>
      <w:r w:rsidRPr="00A46797">
        <w:rPr>
          <w:rFonts w:ascii="Times New Roman" w:hAnsi="Times New Roman" w:cs="Times New Roman"/>
          <w:sz w:val="24"/>
          <w:szCs w:val="24"/>
        </w:rPr>
        <w:t xml:space="preserve"> (автор, герой, цитаты), представлю, что я героиня (что я вижу, что слышу, что чувствую?)</w:t>
      </w:r>
      <w:r>
        <w:rPr>
          <w:rFonts w:ascii="Times New Roman" w:hAnsi="Times New Roman" w:cs="Times New Roman"/>
          <w:sz w:val="24"/>
          <w:szCs w:val="24"/>
        </w:rPr>
        <w:t>,</w:t>
      </w:r>
    </w:p>
    <w:p w:rsidR="004613BE" w:rsidRDefault="004613BE" w:rsidP="00604CAF">
      <w:pPr>
        <w:pStyle w:val="a5"/>
        <w:spacing w:line="360" w:lineRule="auto"/>
        <w:ind w:left="284" w:hanging="143"/>
        <w:rPr>
          <w:rFonts w:ascii="Times New Roman" w:hAnsi="Times New Roman" w:cs="Times New Roman"/>
          <w:sz w:val="24"/>
          <w:szCs w:val="24"/>
        </w:rPr>
      </w:pPr>
      <w:r>
        <w:rPr>
          <w:rFonts w:ascii="Times New Roman" w:hAnsi="Times New Roman" w:cs="Times New Roman"/>
          <w:b/>
          <w:bCs/>
          <w:sz w:val="24"/>
          <w:szCs w:val="24"/>
        </w:rPr>
        <w:t xml:space="preserve">   </w:t>
      </w:r>
      <w:r w:rsidRPr="00E55AD1">
        <w:rPr>
          <w:rFonts w:ascii="Times New Roman" w:hAnsi="Times New Roman" w:cs="Times New Roman"/>
          <w:b/>
          <w:bCs/>
          <w:sz w:val="24"/>
          <w:szCs w:val="24"/>
        </w:rPr>
        <w:t>с позиции контекста</w:t>
      </w:r>
      <w:r>
        <w:rPr>
          <w:rFonts w:ascii="Times New Roman" w:hAnsi="Times New Roman" w:cs="Times New Roman"/>
          <w:sz w:val="24"/>
          <w:szCs w:val="24"/>
        </w:rPr>
        <w:t xml:space="preserve"> (авторский замысел, ситуация, актуальность), </w:t>
      </w:r>
    </w:p>
    <w:p w:rsidR="004613BE" w:rsidRDefault="004613BE" w:rsidP="00604CAF">
      <w:pPr>
        <w:pStyle w:val="a5"/>
        <w:spacing w:line="360" w:lineRule="auto"/>
        <w:ind w:left="284" w:hanging="143"/>
        <w:rPr>
          <w:rFonts w:ascii="Times New Roman" w:hAnsi="Times New Roman" w:cs="Times New Roman"/>
          <w:sz w:val="24"/>
          <w:szCs w:val="24"/>
        </w:rPr>
      </w:pPr>
      <w:r>
        <w:rPr>
          <w:rFonts w:ascii="Times New Roman" w:hAnsi="Times New Roman" w:cs="Times New Roman"/>
          <w:b/>
          <w:bCs/>
          <w:sz w:val="24"/>
          <w:szCs w:val="24"/>
        </w:rPr>
        <w:t xml:space="preserve">   </w:t>
      </w:r>
      <w:r w:rsidRPr="00E55AD1">
        <w:rPr>
          <w:rFonts w:ascii="Times New Roman" w:hAnsi="Times New Roman" w:cs="Times New Roman"/>
          <w:b/>
          <w:bCs/>
          <w:sz w:val="24"/>
          <w:szCs w:val="24"/>
        </w:rPr>
        <w:t>с позиции моего отношения</w:t>
      </w:r>
      <w:r>
        <w:rPr>
          <w:rFonts w:ascii="Times New Roman" w:hAnsi="Times New Roman" w:cs="Times New Roman"/>
          <w:sz w:val="24"/>
          <w:szCs w:val="24"/>
        </w:rPr>
        <w:t xml:space="preserve"> (всегда говорю, если мое мнение неоднозначно!)</w:t>
      </w:r>
    </w:p>
    <w:p w:rsidR="004613BE" w:rsidRPr="00A46797" w:rsidRDefault="004613BE" w:rsidP="00604CAF">
      <w:pPr>
        <w:pStyle w:val="a5"/>
        <w:numPr>
          <w:ilvl w:val="0"/>
          <w:numId w:val="12"/>
        </w:numPr>
        <w:spacing w:line="360" w:lineRule="auto"/>
        <w:ind w:left="284" w:hanging="426"/>
        <w:rPr>
          <w:rFonts w:ascii="Times New Roman" w:hAnsi="Times New Roman" w:cs="Times New Roman"/>
          <w:sz w:val="24"/>
          <w:szCs w:val="24"/>
        </w:rPr>
      </w:pPr>
      <w:r>
        <w:rPr>
          <w:rFonts w:ascii="Times New Roman" w:hAnsi="Times New Roman" w:cs="Times New Roman"/>
          <w:sz w:val="24"/>
          <w:szCs w:val="24"/>
        </w:rPr>
        <w:t xml:space="preserve"> </w:t>
      </w:r>
      <w:r w:rsidRPr="00A46797">
        <w:rPr>
          <w:rFonts w:ascii="Times New Roman" w:hAnsi="Times New Roman" w:cs="Times New Roman"/>
          <w:sz w:val="24"/>
          <w:szCs w:val="24"/>
        </w:rPr>
        <w:t>«Подхожу» к первому пункту – вступление</w:t>
      </w:r>
    </w:p>
    <w:p w:rsidR="004613BE" w:rsidRDefault="004613BE" w:rsidP="00604CAF">
      <w:pPr>
        <w:pStyle w:val="a5"/>
        <w:spacing w:line="360" w:lineRule="auto"/>
        <w:ind w:left="284" w:firstLine="0"/>
        <w:rPr>
          <w:rFonts w:ascii="Times New Roman" w:hAnsi="Times New Roman" w:cs="Times New Roman"/>
          <w:i/>
          <w:iCs/>
          <w:sz w:val="24"/>
          <w:szCs w:val="24"/>
        </w:rPr>
      </w:pPr>
      <w:r w:rsidRPr="00541BDB">
        <w:rPr>
          <w:rFonts w:ascii="Times New Roman" w:hAnsi="Times New Roman" w:cs="Times New Roman"/>
          <w:sz w:val="20"/>
          <w:szCs w:val="20"/>
        </w:rPr>
        <w:lastRenderedPageBreak/>
        <w:t>Комментарий учителя:</w:t>
      </w:r>
      <w:r w:rsidRPr="00541BDB">
        <w:rPr>
          <w:rFonts w:ascii="Times New Roman" w:hAnsi="Times New Roman" w:cs="Times New Roman"/>
          <w:i/>
          <w:iCs/>
          <w:sz w:val="20"/>
          <w:szCs w:val="20"/>
        </w:rPr>
        <w:t xml:space="preserve"> </w:t>
      </w:r>
      <w:r>
        <w:rPr>
          <w:rFonts w:ascii="Times New Roman" w:hAnsi="Times New Roman" w:cs="Times New Roman"/>
          <w:i/>
          <w:iCs/>
          <w:sz w:val="24"/>
          <w:szCs w:val="24"/>
        </w:rPr>
        <w:t>С</w:t>
      </w:r>
      <w:r w:rsidRPr="00E55AD1">
        <w:rPr>
          <w:rFonts w:ascii="Times New Roman" w:hAnsi="Times New Roman" w:cs="Times New Roman"/>
          <w:i/>
          <w:iCs/>
          <w:sz w:val="24"/>
          <w:szCs w:val="24"/>
        </w:rPr>
        <w:t>труктура работы выверяется дважды: на моменте планирования и по факту написания</w:t>
      </w:r>
      <w:r>
        <w:rPr>
          <w:rFonts w:ascii="Times New Roman" w:hAnsi="Times New Roman" w:cs="Times New Roman"/>
          <w:i/>
          <w:iCs/>
          <w:sz w:val="24"/>
          <w:szCs w:val="24"/>
        </w:rPr>
        <w:t>.</w:t>
      </w:r>
    </w:p>
    <w:p w:rsidR="004613BE" w:rsidRDefault="00604CAF" w:rsidP="00604CAF">
      <w:pPr>
        <w:spacing w:line="360" w:lineRule="auto"/>
        <w:ind w:left="284" w:hanging="709"/>
        <w:rPr>
          <w:rFonts w:ascii="Times New Roman" w:hAnsi="Times New Roman" w:cs="Times New Roman"/>
          <w:sz w:val="24"/>
          <w:szCs w:val="24"/>
        </w:rPr>
      </w:pPr>
      <w:r>
        <w:rPr>
          <w:rFonts w:ascii="Times New Roman" w:hAnsi="Times New Roman" w:cs="Times New Roman"/>
          <w:sz w:val="24"/>
          <w:szCs w:val="24"/>
        </w:rPr>
        <w:t xml:space="preserve">     </w:t>
      </w:r>
      <w:r w:rsidR="004613BE">
        <w:rPr>
          <w:rFonts w:ascii="Times New Roman" w:hAnsi="Times New Roman" w:cs="Times New Roman"/>
          <w:sz w:val="24"/>
          <w:szCs w:val="24"/>
        </w:rPr>
        <w:t>13.  В  заключение «вписываю» полный ответ из черновика.</w:t>
      </w:r>
    </w:p>
    <w:p w:rsidR="004613BE" w:rsidRDefault="00604CAF" w:rsidP="00604CAF">
      <w:pPr>
        <w:spacing w:line="360" w:lineRule="auto"/>
        <w:ind w:left="284" w:hanging="709"/>
        <w:rPr>
          <w:rFonts w:ascii="Times New Roman" w:hAnsi="Times New Roman" w:cs="Times New Roman"/>
          <w:sz w:val="24"/>
          <w:szCs w:val="24"/>
        </w:rPr>
      </w:pPr>
      <w:r>
        <w:rPr>
          <w:rFonts w:ascii="Times New Roman" w:hAnsi="Times New Roman" w:cs="Times New Roman"/>
          <w:sz w:val="24"/>
          <w:szCs w:val="24"/>
        </w:rPr>
        <w:t xml:space="preserve">     </w:t>
      </w:r>
      <w:r w:rsidR="004613BE">
        <w:rPr>
          <w:rFonts w:ascii="Times New Roman" w:hAnsi="Times New Roman" w:cs="Times New Roman"/>
          <w:sz w:val="24"/>
          <w:szCs w:val="24"/>
        </w:rPr>
        <w:t>14. Все записываю простыми двусоставными предложениями (специально контролирую себя) – так не будет смысловой неточности.</w:t>
      </w:r>
    </w:p>
    <w:p w:rsidR="004613BE" w:rsidRDefault="00604CAF" w:rsidP="00604CAF">
      <w:pPr>
        <w:spacing w:line="360" w:lineRule="auto"/>
        <w:ind w:left="284" w:hanging="709"/>
        <w:rPr>
          <w:rFonts w:ascii="Times New Roman" w:hAnsi="Times New Roman" w:cs="Times New Roman"/>
          <w:sz w:val="24"/>
          <w:szCs w:val="24"/>
        </w:rPr>
      </w:pPr>
      <w:r>
        <w:rPr>
          <w:rFonts w:ascii="Times New Roman" w:hAnsi="Times New Roman" w:cs="Times New Roman"/>
          <w:sz w:val="24"/>
          <w:szCs w:val="24"/>
        </w:rPr>
        <w:t xml:space="preserve">     </w:t>
      </w:r>
      <w:r w:rsidR="004613BE">
        <w:rPr>
          <w:rFonts w:ascii="Times New Roman" w:hAnsi="Times New Roman" w:cs="Times New Roman"/>
          <w:sz w:val="24"/>
          <w:szCs w:val="24"/>
        </w:rPr>
        <w:t>15.  Прочитаю полученный текст. Проверю, является ли он ответом на заданный вопрос.</w:t>
      </w:r>
    </w:p>
    <w:p w:rsidR="004613BE" w:rsidRDefault="00604CAF" w:rsidP="00604CAF">
      <w:pPr>
        <w:spacing w:line="360" w:lineRule="auto"/>
        <w:ind w:left="284" w:hanging="709"/>
        <w:rPr>
          <w:rFonts w:ascii="Times New Roman" w:hAnsi="Times New Roman" w:cs="Times New Roman"/>
          <w:sz w:val="24"/>
          <w:szCs w:val="24"/>
        </w:rPr>
      </w:pPr>
      <w:r>
        <w:rPr>
          <w:rFonts w:ascii="Times New Roman" w:hAnsi="Times New Roman" w:cs="Times New Roman"/>
          <w:sz w:val="24"/>
          <w:szCs w:val="24"/>
        </w:rPr>
        <w:t xml:space="preserve">     </w:t>
      </w:r>
      <w:r w:rsidR="004613BE">
        <w:rPr>
          <w:rFonts w:ascii="Times New Roman" w:hAnsi="Times New Roman" w:cs="Times New Roman"/>
          <w:sz w:val="24"/>
          <w:szCs w:val="24"/>
        </w:rPr>
        <w:t>16.    Работаю над речевым и синтаксическим оформлением:</w:t>
      </w:r>
    </w:p>
    <w:p w:rsidR="004613BE" w:rsidRDefault="004613BE" w:rsidP="00604CAF">
      <w:pPr>
        <w:spacing w:line="360" w:lineRule="auto"/>
        <w:ind w:left="284" w:hanging="709"/>
        <w:rPr>
          <w:rFonts w:ascii="Times New Roman" w:hAnsi="Times New Roman" w:cs="Times New Roman"/>
          <w:sz w:val="24"/>
          <w:szCs w:val="24"/>
        </w:rPr>
      </w:pPr>
      <w:r>
        <w:rPr>
          <w:rFonts w:ascii="Times New Roman" w:hAnsi="Times New Roman" w:cs="Times New Roman"/>
          <w:sz w:val="24"/>
          <w:szCs w:val="24"/>
        </w:rPr>
        <w:tab/>
        <w:t>- ввожу риторические вопросы;</w:t>
      </w:r>
    </w:p>
    <w:p w:rsidR="004613BE" w:rsidRDefault="004613BE" w:rsidP="00604CAF">
      <w:pPr>
        <w:spacing w:line="360" w:lineRule="auto"/>
        <w:ind w:left="284" w:hanging="709"/>
        <w:rPr>
          <w:rFonts w:ascii="Times New Roman" w:hAnsi="Times New Roman" w:cs="Times New Roman"/>
          <w:sz w:val="24"/>
          <w:szCs w:val="24"/>
        </w:rPr>
      </w:pPr>
      <w:r>
        <w:rPr>
          <w:rFonts w:ascii="Times New Roman" w:hAnsi="Times New Roman" w:cs="Times New Roman"/>
          <w:sz w:val="24"/>
          <w:szCs w:val="24"/>
        </w:rPr>
        <w:tab/>
        <w:t>- использую черновые записи – украшаю текст эпитетами, причастными оборотами (слежу за пунктуацией!);</w:t>
      </w:r>
    </w:p>
    <w:p w:rsidR="004613BE" w:rsidRDefault="004613BE" w:rsidP="00604CAF">
      <w:pPr>
        <w:spacing w:line="360" w:lineRule="auto"/>
        <w:ind w:left="284" w:hanging="709"/>
        <w:rPr>
          <w:rFonts w:ascii="Times New Roman" w:hAnsi="Times New Roman" w:cs="Times New Roman"/>
          <w:sz w:val="24"/>
          <w:szCs w:val="24"/>
        </w:rPr>
      </w:pPr>
      <w:r>
        <w:rPr>
          <w:rFonts w:ascii="Times New Roman" w:hAnsi="Times New Roman" w:cs="Times New Roman"/>
          <w:sz w:val="24"/>
          <w:szCs w:val="24"/>
        </w:rPr>
        <w:tab/>
        <w:t>-заменяю некоторые предложения (безличные) односоставными предложениями.</w:t>
      </w:r>
    </w:p>
    <w:p w:rsidR="004613BE" w:rsidRDefault="004613BE" w:rsidP="00604CAF">
      <w:pPr>
        <w:spacing w:line="360" w:lineRule="auto"/>
        <w:ind w:left="284" w:hanging="709"/>
        <w:rPr>
          <w:rFonts w:ascii="Times New Roman" w:hAnsi="Times New Roman" w:cs="Times New Roman"/>
          <w:sz w:val="24"/>
          <w:szCs w:val="24"/>
        </w:rPr>
      </w:pPr>
      <w:r>
        <w:rPr>
          <w:rFonts w:ascii="Times New Roman" w:hAnsi="Times New Roman" w:cs="Times New Roman"/>
          <w:sz w:val="24"/>
          <w:szCs w:val="24"/>
        </w:rPr>
        <w:t xml:space="preserve">      17.  Перечитываю вслух. Убираю излишнюю красивость.</w:t>
      </w:r>
    </w:p>
    <w:p w:rsidR="004613BE" w:rsidRDefault="004613BE" w:rsidP="00604CAF">
      <w:pPr>
        <w:spacing w:line="360" w:lineRule="auto"/>
        <w:ind w:left="284" w:hanging="709"/>
        <w:rPr>
          <w:rFonts w:ascii="Times New Roman" w:hAnsi="Times New Roman" w:cs="Times New Roman"/>
          <w:sz w:val="24"/>
          <w:szCs w:val="24"/>
        </w:rPr>
      </w:pPr>
      <w:r>
        <w:rPr>
          <w:rFonts w:ascii="Times New Roman" w:hAnsi="Times New Roman" w:cs="Times New Roman"/>
          <w:sz w:val="24"/>
          <w:szCs w:val="24"/>
        </w:rPr>
        <w:t xml:space="preserve">      18.  Придумываю «неожиданность» :  окантовку (покажу ее курсивом)</w:t>
      </w:r>
    </w:p>
    <w:p w:rsidR="004613BE" w:rsidRDefault="004613BE" w:rsidP="00604CAF">
      <w:pPr>
        <w:spacing w:line="360" w:lineRule="auto"/>
        <w:ind w:left="284" w:hanging="709"/>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монолог перед зеркалом</w:t>
      </w:r>
    </w:p>
    <w:p w:rsidR="004613BE" w:rsidRDefault="004613BE" w:rsidP="00604CAF">
      <w:pPr>
        <w:spacing w:line="360" w:lineRule="auto"/>
        <w:ind w:left="284" w:hanging="709"/>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диалог с героем</w:t>
      </w:r>
    </w:p>
    <w:p w:rsidR="004613BE" w:rsidRDefault="00D8174E" w:rsidP="00604CAF">
      <w:pPr>
        <w:spacing w:line="360" w:lineRule="auto"/>
        <w:ind w:left="284" w:hanging="709"/>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4613BE">
        <w:rPr>
          <w:rFonts w:ascii="Times New Roman" w:hAnsi="Times New Roman" w:cs="Times New Roman"/>
          <w:sz w:val="24"/>
          <w:szCs w:val="24"/>
        </w:rPr>
        <w:t>реальный сюжет – репортаж и др.</w:t>
      </w:r>
    </w:p>
    <w:p w:rsidR="004613BE" w:rsidRDefault="00604CAF" w:rsidP="00604CAF">
      <w:pPr>
        <w:spacing w:line="360" w:lineRule="auto"/>
        <w:ind w:left="284" w:hanging="709"/>
        <w:rPr>
          <w:rFonts w:ascii="Times New Roman" w:hAnsi="Times New Roman" w:cs="Times New Roman"/>
          <w:sz w:val="24"/>
          <w:szCs w:val="24"/>
        </w:rPr>
      </w:pPr>
      <w:r>
        <w:rPr>
          <w:rFonts w:ascii="Times New Roman" w:hAnsi="Times New Roman" w:cs="Times New Roman"/>
          <w:sz w:val="24"/>
          <w:szCs w:val="24"/>
        </w:rPr>
        <w:t xml:space="preserve">  </w:t>
      </w:r>
      <w:r w:rsidR="005D6D19">
        <w:rPr>
          <w:rFonts w:ascii="Times New Roman" w:hAnsi="Times New Roman" w:cs="Times New Roman"/>
          <w:sz w:val="24"/>
          <w:szCs w:val="24"/>
        </w:rPr>
        <w:t xml:space="preserve">  </w:t>
      </w:r>
      <w:r>
        <w:rPr>
          <w:rFonts w:ascii="Times New Roman" w:hAnsi="Times New Roman" w:cs="Times New Roman"/>
          <w:sz w:val="24"/>
          <w:szCs w:val="24"/>
        </w:rPr>
        <w:t xml:space="preserve"> </w:t>
      </w:r>
      <w:r w:rsidR="004613BE">
        <w:rPr>
          <w:rFonts w:ascii="Times New Roman" w:hAnsi="Times New Roman" w:cs="Times New Roman"/>
          <w:sz w:val="24"/>
          <w:szCs w:val="24"/>
        </w:rPr>
        <w:t>19.  Читаю полученное через какое-то время, придираясь, как учитель.</w:t>
      </w:r>
    </w:p>
    <w:p w:rsidR="004613BE" w:rsidRPr="00A46797" w:rsidRDefault="004613BE" w:rsidP="00604CAF">
      <w:pPr>
        <w:spacing w:line="360" w:lineRule="auto"/>
        <w:ind w:left="284" w:hanging="709"/>
        <w:rPr>
          <w:rFonts w:ascii="Times New Roman" w:hAnsi="Times New Roman" w:cs="Times New Roman"/>
          <w:i/>
          <w:iCs/>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A72D72">
        <w:rPr>
          <w:rFonts w:ascii="Times New Roman" w:hAnsi="Times New Roman" w:cs="Times New Roman"/>
          <w:sz w:val="20"/>
          <w:szCs w:val="20"/>
        </w:rPr>
        <w:t>Коммент</w:t>
      </w:r>
      <w:r>
        <w:rPr>
          <w:rFonts w:ascii="Times New Roman" w:hAnsi="Times New Roman" w:cs="Times New Roman"/>
          <w:sz w:val="20"/>
          <w:szCs w:val="20"/>
        </w:rPr>
        <w:t>арий</w:t>
      </w:r>
      <w:r w:rsidRPr="00A72D72">
        <w:rPr>
          <w:rFonts w:ascii="Times New Roman" w:hAnsi="Times New Roman" w:cs="Times New Roman"/>
          <w:sz w:val="20"/>
          <w:szCs w:val="20"/>
        </w:rPr>
        <w:t xml:space="preserve"> учителя</w:t>
      </w:r>
      <w:r>
        <w:rPr>
          <w:rFonts w:ascii="Times New Roman" w:hAnsi="Times New Roman" w:cs="Times New Roman"/>
          <w:sz w:val="20"/>
          <w:szCs w:val="20"/>
        </w:rPr>
        <w:t>:</w:t>
      </w:r>
      <w:r w:rsidRPr="00A72D72">
        <w:rPr>
          <w:rFonts w:ascii="Times New Roman" w:hAnsi="Times New Roman" w:cs="Times New Roman"/>
          <w:i/>
          <w:iCs/>
          <w:sz w:val="20"/>
          <w:szCs w:val="20"/>
        </w:rPr>
        <w:t xml:space="preserve"> </w:t>
      </w:r>
      <w:r w:rsidRPr="00A46797">
        <w:rPr>
          <w:rFonts w:ascii="Times New Roman" w:hAnsi="Times New Roman" w:cs="Times New Roman"/>
          <w:i/>
          <w:iCs/>
          <w:sz w:val="24"/>
          <w:szCs w:val="24"/>
        </w:rPr>
        <w:t>То, что начиналось на уроке с игры</w:t>
      </w:r>
      <w:r w:rsidR="007401FD">
        <w:rPr>
          <w:rFonts w:ascii="Times New Roman" w:hAnsi="Times New Roman" w:cs="Times New Roman"/>
          <w:i/>
          <w:iCs/>
          <w:sz w:val="24"/>
          <w:szCs w:val="24"/>
        </w:rPr>
        <w:t xml:space="preserve">, </w:t>
      </w:r>
      <w:r w:rsidRPr="00A46797">
        <w:rPr>
          <w:rFonts w:ascii="Times New Roman" w:hAnsi="Times New Roman" w:cs="Times New Roman"/>
          <w:i/>
          <w:iCs/>
          <w:sz w:val="24"/>
          <w:szCs w:val="24"/>
        </w:rPr>
        <w:t xml:space="preserve"> вылилось в серьезный </w:t>
      </w:r>
      <w:r>
        <w:rPr>
          <w:rFonts w:ascii="Times New Roman" w:hAnsi="Times New Roman" w:cs="Times New Roman"/>
          <w:i/>
          <w:iCs/>
          <w:sz w:val="24"/>
          <w:szCs w:val="24"/>
        </w:rPr>
        <w:t xml:space="preserve"> </w:t>
      </w:r>
      <w:r w:rsidRPr="00A46797">
        <w:rPr>
          <w:rFonts w:ascii="Times New Roman" w:hAnsi="Times New Roman" w:cs="Times New Roman"/>
          <w:i/>
          <w:iCs/>
          <w:sz w:val="24"/>
          <w:szCs w:val="24"/>
        </w:rPr>
        <w:t>управленческий акт.</w:t>
      </w:r>
    </w:p>
    <w:p w:rsidR="004613BE" w:rsidRDefault="004613BE" w:rsidP="00604CAF">
      <w:pPr>
        <w:spacing w:line="360" w:lineRule="auto"/>
        <w:ind w:left="284" w:hanging="851"/>
        <w:rPr>
          <w:rFonts w:ascii="Times New Roman" w:hAnsi="Times New Roman" w:cs="Times New Roman"/>
          <w:sz w:val="24"/>
          <w:szCs w:val="24"/>
        </w:rPr>
      </w:pPr>
      <w:r>
        <w:rPr>
          <w:rFonts w:ascii="Times New Roman" w:hAnsi="Times New Roman" w:cs="Times New Roman"/>
          <w:sz w:val="24"/>
          <w:szCs w:val="24"/>
        </w:rPr>
        <w:t xml:space="preserve">   </w:t>
      </w:r>
      <w:r w:rsidR="005D6D19">
        <w:rPr>
          <w:rFonts w:ascii="Times New Roman" w:hAnsi="Times New Roman" w:cs="Times New Roman"/>
          <w:sz w:val="24"/>
          <w:szCs w:val="24"/>
        </w:rPr>
        <w:t xml:space="preserve">  </w:t>
      </w:r>
      <w:r>
        <w:rPr>
          <w:rFonts w:ascii="Times New Roman" w:hAnsi="Times New Roman" w:cs="Times New Roman"/>
          <w:sz w:val="24"/>
          <w:szCs w:val="24"/>
        </w:rPr>
        <w:t xml:space="preserve">   20.  Там, где я могу объяснить свою мысль, доказать ее нужность в сочинении, работаю с речевой оформленностью, т.е. записываю понятнее, четче. Там, где не могу, меняю содержание.</w:t>
      </w:r>
    </w:p>
    <w:p w:rsidR="004613BE" w:rsidRDefault="004613BE" w:rsidP="00604CAF">
      <w:pPr>
        <w:spacing w:line="360" w:lineRule="auto"/>
        <w:ind w:left="284" w:hanging="851"/>
        <w:rPr>
          <w:rFonts w:ascii="Times New Roman" w:hAnsi="Times New Roman" w:cs="Times New Roman"/>
          <w:sz w:val="24"/>
          <w:szCs w:val="24"/>
        </w:rPr>
      </w:pPr>
      <w:r>
        <w:rPr>
          <w:rFonts w:ascii="Times New Roman" w:hAnsi="Times New Roman" w:cs="Times New Roman"/>
          <w:sz w:val="24"/>
          <w:szCs w:val="24"/>
        </w:rPr>
        <w:t xml:space="preserve">     </w:t>
      </w:r>
      <w:r w:rsidR="005D6D19">
        <w:rPr>
          <w:rFonts w:ascii="Times New Roman" w:hAnsi="Times New Roman" w:cs="Times New Roman"/>
          <w:sz w:val="24"/>
          <w:szCs w:val="24"/>
        </w:rPr>
        <w:t xml:space="preserve">  </w:t>
      </w:r>
      <w:r>
        <w:rPr>
          <w:rFonts w:ascii="Times New Roman" w:hAnsi="Times New Roman" w:cs="Times New Roman"/>
          <w:sz w:val="24"/>
          <w:szCs w:val="24"/>
        </w:rPr>
        <w:t xml:space="preserve"> 21. Контролирую орфографию и пунктуацию. Перечитываю текст с последнего    предложения. Провожу пунктуационный разбор мысленно.</w:t>
      </w:r>
    </w:p>
    <w:p w:rsidR="004613BE" w:rsidRDefault="004613BE" w:rsidP="00604CAF">
      <w:pPr>
        <w:spacing w:line="360" w:lineRule="auto"/>
        <w:ind w:left="284" w:hanging="709"/>
        <w:rPr>
          <w:rFonts w:ascii="Times New Roman" w:hAnsi="Times New Roman" w:cs="Times New Roman"/>
          <w:sz w:val="24"/>
          <w:szCs w:val="24"/>
        </w:rPr>
      </w:pPr>
      <w:r>
        <w:rPr>
          <w:rFonts w:ascii="Times New Roman" w:hAnsi="Times New Roman" w:cs="Times New Roman"/>
          <w:sz w:val="24"/>
          <w:szCs w:val="24"/>
        </w:rPr>
        <w:t xml:space="preserve">  </w:t>
      </w:r>
      <w:r w:rsidR="005D6D19">
        <w:rPr>
          <w:rFonts w:ascii="Times New Roman" w:hAnsi="Times New Roman" w:cs="Times New Roman"/>
          <w:sz w:val="24"/>
          <w:szCs w:val="24"/>
        </w:rPr>
        <w:t xml:space="preserve">  </w:t>
      </w:r>
      <w:r>
        <w:rPr>
          <w:rFonts w:ascii="Times New Roman" w:hAnsi="Times New Roman" w:cs="Times New Roman"/>
          <w:sz w:val="24"/>
          <w:szCs w:val="24"/>
        </w:rPr>
        <w:t xml:space="preserve">  22. Прочитаю работу маме. Если «побежали мурашки», получилось ярко и эмоционально!</w:t>
      </w:r>
    </w:p>
    <w:p w:rsidR="004613BE" w:rsidRPr="00A46797" w:rsidRDefault="004613BE" w:rsidP="00604CAF">
      <w:pPr>
        <w:spacing w:line="360" w:lineRule="auto"/>
        <w:ind w:left="284" w:firstLine="0"/>
        <w:rPr>
          <w:rFonts w:ascii="Times New Roman" w:hAnsi="Times New Roman" w:cs="Times New Roman"/>
          <w:i/>
          <w:iCs/>
          <w:sz w:val="24"/>
          <w:szCs w:val="24"/>
        </w:rPr>
      </w:pPr>
      <w:r>
        <w:rPr>
          <w:rFonts w:ascii="Times New Roman" w:hAnsi="Times New Roman" w:cs="Times New Roman"/>
          <w:i/>
          <w:iCs/>
          <w:sz w:val="24"/>
          <w:szCs w:val="24"/>
        </w:rPr>
        <w:t xml:space="preserve">У: </w:t>
      </w:r>
      <w:r w:rsidRPr="00A46797">
        <w:rPr>
          <w:rFonts w:ascii="Times New Roman" w:hAnsi="Times New Roman" w:cs="Times New Roman"/>
          <w:i/>
          <w:iCs/>
          <w:sz w:val="24"/>
          <w:szCs w:val="24"/>
        </w:rPr>
        <w:t>Неужели до сих пор читаешь вслух</w:t>
      </w:r>
      <w:r>
        <w:rPr>
          <w:rFonts w:ascii="Times New Roman" w:hAnsi="Times New Roman" w:cs="Times New Roman"/>
          <w:i/>
          <w:iCs/>
          <w:sz w:val="24"/>
          <w:szCs w:val="24"/>
        </w:rPr>
        <w:t xml:space="preserve"> маме</w:t>
      </w:r>
      <w:r w:rsidRPr="00A46797">
        <w:rPr>
          <w:rFonts w:ascii="Times New Roman" w:hAnsi="Times New Roman" w:cs="Times New Roman"/>
          <w:i/>
          <w:iCs/>
          <w:sz w:val="24"/>
          <w:szCs w:val="24"/>
        </w:rPr>
        <w:t xml:space="preserve">? Так важна внешняя </w:t>
      </w:r>
      <w:r>
        <w:rPr>
          <w:rFonts w:ascii="Times New Roman" w:hAnsi="Times New Roman" w:cs="Times New Roman"/>
          <w:i/>
          <w:iCs/>
          <w:sz w:val="24"/>
          <w:szCs w:val="24"/>
        </w:rPr>
        <w:t xml:space="preserve">    </w:t>
      </w:r>
      <w:r w:rsidRPr="00A46797">
        <w:rPr>
          <w:rFonts w:ascii="Times New Roman" w:hAnsi="Times New Roman" w:cs="Times New Roman"/>
          <w:i/>
          <w:iCs/>
          <w:sz w:val="24"/>
          <w:szCs w:val="24"/>
        </w:rPr>
        <w:t>оценка?</w:t>
      </w:r>
    </w:p>
    <w:p w:rsidR="004613BE" w:rsidRDefault="00D8174E" w:rsidP="00604CAF">
      <w:pPr>
        <w:spacing w:line="360" w:lineRule="auto"/>
        <w:ind w:left="284" w:hanging="709"/>
        <w:rPr>
          <w:rFonts w:ascii="Times New Roman" w:hAnsi="Times New Roman" w:cs="Times New Roman"/>
          <w:i/>
          <w:iCs/>
          <w:sz w:val="24"/>
          <w:szCs w:val="24"/>
        </w:rPr>
      </w:pPr>
      <w:r>
        <w:rPr>
          <w:rFonts w:ascii="Times New Roman" w:hAnsi="Times New Roman" w:cs="Times New Roman"/>
          <w:i/>
          <w:iCs/>
          <w:sz w:val="24"/>
          <w:szCs w:val="24"/>
        </w:rPr>
        <w:tab/>
      </w:r>
      <w:r w:rsidR="004613BE">
        <w:rPr>
          <w:rFonts w:ascii="Times New Roman" w:hAnsi="Times New Roman" w:cs="Times New Roman"/>
          <w:i/>
          <w:iCs/>
          <w:sz w:val="24"/>
          <w:szCs w:val="24"/>
        </w:rPr>
        <w:t xml:space="preserve">Ш: </w:t>
      </w:r>
      <w:r w:rsidR="004613BE" w:rsidRPr="00A46797">
        <w:rPr>
          <w:rFonts w:ascii="Times New Roman" w:hAnsi="Times New Roman" w:cs="Times New Roman"/>
          <w:i/>
          <w:iCs/>
          <w:sz w:val="24"/>
          <w:szCs w:val="24"/>
        </w:rPr>
        <w:t xml:space="preserve"> Важно подтверждение, что я умница и красавица.</w:t>
      </w:r>
    </w:p>
    <w:p w:rsidR="004613BE" w:rsidRDefault="00604CAF" w:rsidP="00604CAF">
      <w:pPr>
        <w:spacing w:line="360" w:lineRule="auto"/>
        <w:ind w:left="284" w:hanging="709"/>
        <w:rPr>
          <w:rFonts w:ascii="Times New Roman" w:hAnsi="Times New Roman" w:cs="Times New Roman"/>
          <w:sz w:val="24"/>
          <w:szCs w:val="24"/>
        </w:rPr>
      </w:pPr>
      <w:r>
        <w:rPr>
          <w:rFonts w:ascii="Times New Roman" w:hAnsi="Times New Roman" w:cs="Times New Roman"/>
          <w:sz w:val="24"/>
          <w:szCs w:val="24"/>
        </w:rPr>
        <w:t xml:space="preserve">  </w:t>
      </w:r>
      <w:r w:rsidR="004613BE">
        <w:rPr>
          <w:rFonts w:ascii="Times New Roman" w:hAnsi="Times New Roman" w:cs="Times New Roman"/>
          <w:sz w:val="24"/>
          <w:szCs w:val="24"/>
        </w:rPr>
        <w:t xml:space="preserve"> </w:t>
      </w:r>
      <w:r w:rsidR="005D6D19">
        <w:rPr>
          <w:rFonts w:ascii="Times New Roman" w:hAnsi="Times New Roman" w:cs="Times New Roman"/>
          <w:sz w:val="24"/>
          <w:szCs w:val="24"/>
        </w:rPr>
        <w:t xml:space="preserve">  </w:t>
      </w:r>
      <w:r w:rsidR="004613BE">
        <w:rPr>
          <w:rFonts w:ascii="Times New Roman" w:hAnsi="Times New Roman" w:cs="Times New Roman"/>
          <w:sz w:val="24"/>
          <w:szCs w:val="24"/>
        </w:rPr>
        <w:t xml:space="preserve"> </w:t>
      </w:r>
      <w:r w:rsidR="004613BE" w:rsidRPr="00A46797">
        <w:rPr>
          <w:rFonts w:ascii="Times New Roman" w:hAnsi="Times New Roman" w:cs="Times New Roman"/>
          <w:sz w:val="24"/>
          <w:szCs w:val="24"/>
        </w:rPr>
        <w:t>2</w:t>
      </w:r>
      <w:r w:rsidR="004613BE">
        <w:rPr>
          <w:rFonts w:ascii="Times New Roman" w:hAnsi="Times New Roman" w:cs="Times New Roman"/>
          <w:sz w:val="24"/>
          <w:szCs w:val="24"/>
        </w:rPr>
        <w:t>3</w:t>
      </w:r>
      <w:r w:rsidR="004613BE" w:rsidRPr="00A46797">
        <w:rPr>
          <w:rFonts w:ascii="Times New Roman" w:hAnsi="Times New Roman" w:cs="Times New Roman"/>
          <w:sz w:val="24"/>
          <w:szCs w:val="24"/>
        </w:rPr>
        <w:t xml:space="preserve">. </w:t>
      </w:r>
      <w:r w:rsidR="004613BE">
        <w:rPr>
          <w:rFonts w:ascii="Times New Roman" w:hAnsi="Times New Roman" w:cs="Times New Roman"/>
          <w:sz w:val="24"/>
          <w:szCs w:val="24"/>
        </w:rPr>
        <w:t xml:space="preserve"> Я могу сдать работу.  Получилось!</w:t>
      </w:r>
    </w:p>
    <w:p w:rsidR="004613BE" w:rsidRDefault="004613BE" w:rsidP="00C172DB">
      <w:pPr>
        <w:spacing w:line="360" w:lineRule="auto"/>
        <w:ind w:left="709" w:hanging="709"/>
        <w:rPr>
          <w:rFonts w:ascii="Times New Roman" w:hAnsi="Times New Roman" w:cs="Times New Roman"/>
          <w:sz w:val="24"/>
          <w:szCs w:val="24"/>
        </w:rPr>
      </w:pPr>
    </w:p>
    <w:p w:rsidR="004613BE" w:rsidRDefault="004613BE" w:rsidP="00C172DB">
      <w:pPr>
        <w:spacing w:line="360" w:lineRule="auto"/>
        <w:ind w:firstLine="0"/>
        <w:rPr>
          <w:rFonts w:ascii="Times New Roman" w:hAnsi="Times New Roman" w:cs="Times New Roman"/>
          <w:sz w:val="24"/>
          <w:szCs w:val="24"/>
        </w:rPr>
      </w:pPr>
      <w:r>
        <w:rPr>
          <w:rFonts w:ascii="Times New Roman" w:hAnsi="Times New Roman" w:cs="Times New Roman"/>
          <w:sz w:val="24"/>
          <w:szCs w:val="24"/>
        </w:rPr>
        <w:tab/>
      </w:r>
      <w:r w:rsidRPr="00252E4B">
        <w:rPr>
          <w:rFonts w:ascii="Times New Roman" w:hAnsi="Times New Roman" w:cs="Times New Roman"/>
          <w:sz w:val="24"/>
          <w:szCs w:val="24"/>
        </w:rPr>
        <w:t>Чем интересна данн</w:t>
      </w:r>
      <w:r w:rsidR="00604CAF">
        <w:rPr>
          <w:rFonts w:ascii="Times New Roman" w:hAnsi="Times New Roman" w:cs="Times New Roman"/>
          <w:sz w:val="24"/>
          <w:szCs w:val="24"/>
        </w:rPr>
        <w:t>ая стратегия? В ней представлена</w:t>
      </w:r>
      <w:r w:rsidRPr="00252E4B">
        <w:rPr>
          <w:rFonts w:ascii="Times New Roman" w:hAnsi="Times New Roman" w:cs="Times New Roman"/>
          <w:sz w:val="24"/>
          <w:szCs w:val="24"/>
        </w:rPr>
        <w:t xml:space="preserve"> </w:t>
      </w:r>
      <w:r w:rsidR="00604CAF">
        <w:rPr>
          <w:rFonts w:ascii="Times New Roman" w:hAnsi="Times New Roman" w:cs="Times New Roman"/>
          <w:sz w:val="24"/>
          <w:szCs w:val="24"/>
        </w:rPr>
        <w:t>мыслительная работа</w:t>
      </w:r>
      <w:r w:rsidRPr="00252E4B">
        <w:rPr>
          <w:rFonts w:ascii="Times New Roman" w:hAnsi="Times New Roman" w:cs="Times New Roman"/>
          <w:sz w:val="24"/>
          <w:szCs w:val="24"/>
        </w:rPr>
        <w:t xml:space="preserve">. С безупречной логикой построения </w:t>
      </w:r>
      <w:r w:rsidR="00604CAF">
        <w:rPr>
          <w:rFonts w:ascii="Times New Roman" w:hAnsi="Times New Roman" w:cs="Times New Roman"/>
          <w:sz w:val="24"/>
          <w:szCs w:val="24"/>
        </w:rPr>
        <w:t>сочинения</w:t>
      </w:r>
      <w:r w:rsidRPr="00252E4B">
        <w:rPr>
          <w:rFonts w:ascii="Times New Roman" w:hAnsi="Times New Roman" w:cs="Times New Roman"/>
          <w:sz w:val="24"/>
          <w:szCs w:val="24"/>
        </w:rPr>
        <w:t xml:space="preserve">, моделированием, самонаблюдением органично сочетаются и ассоциации, и кодировка текста, и богатые сенсорные впечатления. Представлена структура сочинения посредством схемы, определенное место отводится аргументированию тезиса. Кажется интересным и то, что управленческие акты </w:t>
      </w:r>
      <w:r w:rsidRPr="00252E4B">
        <w:rPr>
          <w:rFonts w:ascii="Times New Roman" w:hAnsi="Times New Roman" w:cs="Times New Roman"/>
          <w:sz w:val="24"/>
          <w:szCs w:val="24"/>
        </w:rPr>
        <w:lastRenderedPageBreak/>
        <w:t xml:space="preserve">проявляются эмоционально: «мурашки побежали», фиксация результата через подтверждение, что «умница и красавица». </w:t>
      </w:r>
    </w:p>
    <w:p w:rsidR="004613BE" w:rsidRPr="00252E4B" w:rsidRDefault="004613BE" w:rsidP="00C172DB">
      <w:pPr>
        <w:spacing w:line="360" w:lineRule="auto"/>
        <w:ind w:firstLine="708"/>
        <w:rPr>
          <w:rFonts w:ascii="Times New Roman" w:hAnsi="Times New Roman" w:cs="Times New Roman"/>
          <w:sz w:val="24"/>
          <w:szCs w:val="24"/>
        </w:rPr>
      </w:pPr>
      <w:r>
        <w:rPr>
          <w:rFonts w:ascii="Times New Roman" w:hAnsi="Times New Roman" w:cs="Times New Roman"/>
          <w:sz w:val="24"/>
          <w:szCs w:val="24"/>
        </w:rPr>
        <w:t>С</w:t>
      </w:r>
      <w:r w:rsidRPr="00252E4B">
        <w:rPr>
          <w:rFonts w:ascii="Times New Roman" w:hAnsi="Times New Roman" w:cs="Times New Roman"/>
          <w:sz w:val="24"/>
          <w:szCs w:val="24"/>
        </w:rPr>
        <w:t>амым ценным для меня, учителя русского языка и литературы, стал пункт, в котором сформулирована цель. В этой цели итог всей работы</w:t>
      </w:r>
      <w:r w:rsidR="00D8174E">
        <w:rPr>
          <w:rFonts w:ascii="Times New Roman" w:hAnsi="Times New Roman" w:cs="Times New Roman"/>
          <w:sz w:val="24"/>
          <w:szCs w:val="24"/>
        </w:rPr>
        <w:t xml:space="preserve"> учителя</w:t>
      </w:r>
      <w:r w:rsidRPr="00252E4B">
        <w:rPr>
          <w:rFonts w:ascii="Times New Roman" w:hAnsi="Times New Roman" w:cs="Times New Roman"/>
          <w:sz w:val="24"/>
          <w:szCs w:val="24"/>
        </w:rPr>
        <w:t xml:space="preserve">: ученице хочется подумать (а разве не этому учит вся литература?!), хочется написать понятно, ясно, эмоционально (а разве не это цель изучения родного языка – владеть словом?!). </w:t>
      </w:r>
    </w:p>
    <w:p w:rsidR="000102DC" w:rsidRDefault="004613BE" w:rsidP="000102DC">
      <w:pPr>
        <w:spacing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Получилось… За этим словом стоит грандиозная работа, трудоемкая, сложная, порой с мизерным продвижением к цели. И все же – получилось! Я убеждена, что не могло не получиться, потому что для полета мысли теперь у школьника есть все: и знания, и навыки, и желание экспериментировать, и чувство риска, и чувство уверенности, потому что свою деятельность ученик теперь планирует сам. </w:t>
      </w:r>
    </w:p>
    <w:p w:rsidR="000102DC" w:rsidRDefault="000102DC" w:rsidP="000102DC">
      <w:pPr>
        <w:spacing w:line="360" w:lineRule="auto"/>
        <w:ind w:firstLine="0"/>
        <w:rPr>
          <w:rFonts w:ascii="Times New Roman" w:hAnsi="Times New Roman" w:cs="Times New Roman"/>
          <w:sz w:val="24"/>
          <w:szCs w:val="24"/>
        </w:rPr>
      </w:pPr>
    </w:p>
    <w:p w:rsidR="007D5795" w:rsidRDefault="00E76A7B" w:rsidP="000102DC">
      <w:pPr>
        <w:spacing w:line="360" w:lineRule="auto"/>
        <w:ind w:firstLine="0"/>
        <w:rPr>
          <w:rFonts w:ascii="Times New Roman" w:hAnsi="Times New Roman" w:cs="Times New Roman"/>
          <w:sz w:val="24"/>
          <w:szCs w:val="24"/>
        </w:rPr>
      </w:pPr>
      <w:r>
        <w:rPr>
          <w:rFonts w:ascii="Times New Roman" w:hAnsi="Times New Roman" w:cs="Times New Roman"/>
          <w:sz w:val="24"/>
          <w:szCs w:val="24"/>
        </w:rPr>
        <w:t xml:space="preserve"> </w:t>
      </w:r>
      <w:r w:rsidRPr="004977EA">
        <w:rPr>
          <w:rFonts w:ascii="Times New Roman" w:hAnsi="Times New Roman" w:cs="Times New Roman"/>
          <w:sz w:val="24"/>
          <w:szCs w:val="24"/>
        </w:rPr>
        <w:t>РЕЗУЛЬТАТИВНОСТЬ</w:t>
      </w:r>
    </w:p>
    <w:p w:rsidR="007D5795" w:rsidRPr="004B0580" w:rsidRDefault="004977EA" w:rsidP="009148CA">
      <w:pPr>
        <w:spacing w:line="360" w:lineRule="auto"/>
        <w:ind w:firstLine="709"/>
        <w:rPr>
          <w:rFonts w:ascii="Times New Roman" w:hAnsi="Times New Roman" w:cs="Times New Roman"/>
          <w:sz w:val="24"/>
          <w:szCs w:val="24"/>
        </w:rPr>
      </w:pPr>
      <w:r>
        <w:rPr>
          <w:rFonts w:ascii="Times New Roman" w:hAnsi="Times New Roman" w:cs="Times New Roman"/>
          <w:sz w:val="24"/>
          <w:szCs w:val="24"/>
        </w:rPr>
        <w:t>Выделяю два основных критерия результативности опыта: повышения качества выполненных творческих работ и увеличение количества учащихся</w:t>
      </w:r>
      <w:r w:rsidR="009148CA">
        <w:rPr>
          <w:rFonts w:ascii="Times New Roman" w:hAnsi="Times New Roman" w:cs="Times New Roman"/>
          <w:sz w:val="24"/>
          <w:szCs w:val="24"/>
        </w:rPr>
        <w:t xml:space="preserve">, ориентированных на успех при написании сочинения. </w:t>
      </w:r>
      <w:r>
        <w:rPr>
          <w:rFonts w:ascii="Times New Roman" w:hAnsi="Times New Roman" w:cs="Times New Roman"/>
          <w:sz w:val="24"/>
          <w:szCs w:val="24"/>
        </w:rPr>
        <w:t xml:space="preserve"> </w:t>
      </w:r>
      <w:r w:rsidR="007D5795">
        <w:rPr>
          <w:rFonts w:ascii="Times New Roman" w:hAnsi="Times New Roman" w:cs="Times New Roman"/>
          <w:sz w:val="24"/>
          <w:szCs w:val="24"/>
        </w:rPr>
        <w:t>Для диагностиров</w:t>
      </w:r>
      <w:r w:rsidR="004B0580">
        <w:rPr>
          <w:rFonts w:ascii="Times New Roman" w:hAnsi="Times New Roman" w:cs="Times New Roman"/>
          <w:sz w:val="24"/>
          <w:szCs w:val="24"/>
        </w:rPr>
        <w:t xml:space="preserve">ания результатов использовался </w:t>
      </w:r>
      <w:r w:rsidR="007D5795" w:rsidRPr="004B0580">
        <w:rPr>
          <w:rFonts w:ascii="Times New Roman" w:hAnsi="Times New Roman" w:cs="Times New Roman"/>
          <w:sz w:val="24"/>
          <w:szCs w:val="24"/>
        </w:rPr>
        <w:t>метод исследования продуктов деятельности.</w:t>
      </w:r>
    </w:p>
    <w:p w:rsidR="007D5795" w:rsidRDefault="007D5795" w:rsidP="009148CA">
      <w:pPr>
        <w:spacing w:line="360" w:lineRule="auto"/>
        <w:ind w:firstLine="709"/>
        <w:rPr>
          <w:rFonts w:ascii="Times New Roman" w:hAnsi="Times New Roman" w:cs="Times New Roman"/>
          <w:sz w:val="24"/>
          <w:szCs w:val="24"/>
        </w:rPr>
      </w:pPr>
      <w:r>
        <w:rPr>
          <w:rFonts w:ascii="Times New Roman" w:hAnsi="Times New Roman" w:cs="Times New Roman"/>
          <w:sz w:val="24"/>
          <w:szCs w:val="24"/>
        </w:rPr>
        <w:t xml:space="preserve">Продукты деятельности (в нашем случае – </w:t>
      </w:r>
      <w:r w:rsidR="005D6D19">
        <w:rPr>
          <w:rFonts w:ascii="Times New Roman" w:hAnsi="Times New Roman" w:cs="Times New Roman"/>
          <w:sz w:val="24"/>
          <w:szCs w:val="24"/>
        </w:rPr>
        <w:t>сочинения</w:t>
      </w:r>
      <w:r>
        <w:rPr>
          <w:rFonts w:ascii="Times New Roman" w:hAnsi="Times New Roman" w:cs="Times New Roman"/>
          <w:sz w:val="24"/>
          <w:szCs w:val="24"/>
        </w:rPr>
        <w:t>)</w:t>
      </w:r>
      <w:r w:rsidR="005D6D19">
        <w:rPr>
          <w:rFonts w:ascii="Times New Roman" w:hAnsi="Times New Roman" w:cs="Times New Roman"/>
          <w:sz w:val="24"/>
          <w:szCs w:val="24"/>
        </w:rPr>
        <w:t xml:space="preserve"> </w:t>
      </w:r>
      <w:r>
        <w:rPr>
          <w:rFonts w:ascii="Times New Roman" w:hAnsi="Times New Roman" w:cs="Times New Roman"/>
          <w:sz w:val="24"/>
          <w:szCs w:val="24"/>
        </w:rPr>
        <w:t>можно охарактеризовать с  точки зрения нескольких критериев:</w:t>
      </w:r>
    </w:p>
    <w:p w:rsidR="007D5795" w:rsidRDefault="007D5795" w:rsidP="005D6D19">
      <w:pPr>
        <w:pStyle w:val="a5"/>
        <w:numPr>
          <w:ilvl w:val="0"/>
          <w:numId w:val="15"/>
        </w:numPr>
        <w:spacing w:after="200" w:line="360" w:lineRule="auto"/>
        <w:jc w:val="left"/>
        <w:rPr>
          <w:rFonts w:ascii="Times New Roman" w:hAnsi="Times New Roman" w:cs="Times New Roman"/>
          <w:sz w:val="24"/>
          <w:szCs w:val="24"/>
        </w:rPr>
      </w:pPr>
      <w:r w:rsidRPr="00567FFE">
        <w:rPr>
          <w:rFonts w:ascii="Times New Roman" w:hAnsi="Times New Roman" w:cs="Times New Roman"/>
          <w:sz w:val="24"/>
          <w:szCs w:val="24"/>
        </w:rPr>
        <w:t>цифровые показатели</w:t>
      </w:r>
      <w:r>
        <w:rPr>
          <w:rFonts w:ascii="Times New Roman" w:hAnsi="Times New Roman" w:cs="Times New Roman"/>
          <w:sz w:val="24"/>
          <w:szCs w:val="24"/>
        </w:rPr>
        <w:t xml:space="preserve"> (оценочная характеристика);</w:t>
      </w:r>
    </w:p>
    <w:p w:rsidR="007D5795" w:rsidRDefault="007D5795" w:rsidP="005D6D19">
      <w:pPr>
        <w:pStyle w:val="a5"/>
        <w:numPr>
          <w:ilvl w:val="0"/>
          <w:numId w:val="15"/>
        </w:numPr>
        <w:spacing w:line="360" w:lineRule="auto"/>
        <w:jc w:val="left"/>
        <w:rPr>
          <w:rFonts w:ascii="Times New Roman" w:hAnsi="Times New Roman" w:cs="Times New Roman"/>
          <w:sz w:val="24"/>
          <w:szCs w:val="24"/>
        </w:rPr>
      </w:pPr>
      <w:r>
        <w:rPr>
          <w:rFonts w:ascii="Times New Roman" w:hAnsi="Times New Roman" w:cs="Times New Roman"/>
          <w:sz w:val="24"/>
          <w:szCs w:val="24"/>
        </w:rPr>
        <w:t>ориентация на успех (мотивационный компонент).</w:t>
      </w:r>
    </w:p>
    <w:p w:rsidR="009148CA" w:rsidRPr="009148CA" w:rsidRDefault="009148CA" w:rsidP="00BC5DFC">
      <w:pPr>
        <w:spacing w:line="360" w:lineRule="auto"/>
        <w:ind w:firstLine="709"/>
        <w:rPr>
          <w:rFonts w:ascii="Times New Roman" w:hAnsi="Times New Roman" w:cs="Times New Roman"/>
          <w:sz w:val="24"/>
          <w:szCs w:val="24"/>
        </w:rPr>
      </w:pPr>
      <w:r>
        <w:rPr>
          <w:rFonts w:ascii="Times New Roman" w:hAnsi="Times New Roman" w:cs="Times New Roman"/>
          <w:sz w:val="24"/>
          <w:szCs w:val="24"/>
        </w:rPr>
        <w:t>Все контрольные сочинения проверялись учителями – словесниками школьного методического объединения учителей русского языка и литературы. Замеры «Ориентации на успех» проводил школьный психолог. Результаты диагностирования находятся в положительной динамике (см. приложение 4)</w:t>
      </w:r>
      <w:r w:rsidR="00BC5DFC">
        <w:rPr>
          <w:rFonts w:ascii="Times New Roman" w:hAnsi="Times New Roman" w:cs="Times New Roman"/>
          <w:sz w:val="24"/>
          <w:szCs w:val="24"/>
        </w:rPr>
        <w:t>.</w:t>
      </w:r>
    </w:p>
    <w:p w:rsidR="007D5795" w:rsidRDefault="007D5795" w:rsidP="007D5795">
      <w:pPr>
        <w:rPr>
          <w:rFonts w:ascii="Times New Roman" w:hAnsi="Times New Roman" w:cs="Times New Roman"/>
          <w:sz w:val="24"/>
          <w:szCs w:val="24"/>
        </w:rPr>
      </w:pPr>
    </w:p>
    <w:p w:rsidR="00E76A7B" w:rsidRPr="00BC5DFC" w:rsidRDefault="00E76A7B" w:rsidP="00BC5DFC">
      <w:pPr>
        <w:spacing w:line="360" w:lineRule="auto"/>
        <w:ind w:firstLine="0"/>
        <w:rPr>
          <w:rFonts w:ascii="Times New Roman" w:hAnsi="Times New Roman" w:cs="Times New Roman"/>
          <w:sz w:val="24"/>
        </w:rPr>
      </w:pPr>
      <w:r w:rsidRPr="00BC5DFC">
        <w:rPr>
          <w:rFonts w:ascii="Times New Roman" w:hAnsi="Times New Roman" w:cs="Times New Roman"/>
          <w:sz w:val="24"/>
        </w:rPr>
        <w:t xml:space="preserve">АДРЕСНАЯ НАПРАВЛЕННОСТЬ </w:t>
      </w:r>
    </w:p>
    <w:p w:rsidR="007D5795" w:rsidRPr="00692B3D" w:rsidRDefault="00692B3D" w:rsidP="00692B3D">
      <w:pPr>
        <w:spacing w:line="360" w:lineRule="auto"/>
        <w:ind w:firstLine="708"/>
        <w:rPr>
          <w:rFonts w:ascii="Times New Roman" w:hAnsi="Times New Roman" w:cs="Times New Roman"/>
          <w:sz w:val="28"/>
          <w:szCs w:val="24"/>
        </w:rPr>
      </w:pPr>
      <w:r>
        <w:rPr>
          <w:rFonts w:ascii="Times New Roman" w:hAnsi="Times New Roman" w:cs="Times New Roman"/>
          <w:sz w:val="24"/>
        </w:rPr>
        <w:t xml:space="preserve">Идея формирования предметных компетенций посредством выявления и обогащения индивидуальных познавательных стратегий учащихся на уроках подготовки к написанию сочинения и данный опыт могут быть полезны учителям русского языка и литературы. </w:t>
      </w:r>
      <w:r w:rsidR="00E76A7B" w:rsidRPr="00BC5DFC">
        <w:rPr>
          <w:rFonts w:ascii="Times New Roman" w:hAnsi="Times New Roman" w:cs="Times New Roman"/>
          <w:sz w:val="24"/>
        </w:rPr>
        <w:t xml:space="preserve">Данный опыт вносит определённый вклад в решение проблемы развития  всех </w:t>
      </w:r>
      <w:r w:rsidR="001F039F">
        <w:rPr>
          <w:rFonts w:ascii="Times New Roman" w:hAnsi="Times New Roman" w:cs="Times New Roman"/>
          <w:sz w:val="24"/>
        </w:rPr>
        <w:t xml:space="preserve">предметных </w:t>
      </w:r>
      <w:r w:rsidR="00E76A7B" w:rsidRPr="00BC5DFC">
        <w:rPr>
          <w:rFonts w:ascii="Times New Roman" w:hAnsi="Times New Roman" w:cs="Times New Roman"/>
          <w:sz w:val="24"/>
        </w:rPr>
        <w:t xml:space="preserve"> компетенции учащихся</w:t>
      </w:r>
      <w:r w:rsidR="001F039F">
        <w:rPr>
          <w:rFonts w:ascii="Times New Roman" w:hAnsi="Times New Roman" w:cs="Times New Roman"/>
          <w:sz w:val="24"/>
        </w:rPr>
        <w:t>: и языковой, и лингвистической, и коммуникативной в их взаимосвязи</w:t>
      </w:r>
      <w:r w:rsidR="00E76A7B" w:rsidRPr="00BC5DFC">
        <w:rPr>
          <w:rFonts w:ascii="Times New Roman" w:hAnsi="Times New Roman" w:cs="Times New Roman"/>
          <w:sz w:val="24"/>
        </w:rPr>
        <w:t>,</w:t>
      </w:r>
      <w:r w:rsidR="001F039F">
        <w:rPr>
          <w:rFonts w:ascii="Times New Roman" w:hAnsi="Times New Roman" w:cs="Times New Roman"/>
          <w:sz w:val="24"/>
        </w:rPr>
        <w:t xml:space="preserve"> Опыт</w:t>
      </w:r>
      <w:r w:rsidR="00E76A7B" w:rsidRPr="00BC5DFC">
        <w:rPr>
          <w:rFonts w:ascii="Times New Roman" w:hAnsi="Times New Roman" w:cs="Times New Roman"/>
          <w:sz w:val="24"/>
        </w:rPr>
        <w:t xml:space="preserve"> направлен на общее развитие – не только языковое! – учеников, позволяет приблизиться к раскрытию познавательных процессов, направлен на  индивидуализацию образования</w:t>
      </w:r>
      <w:r>
        <w:rPr>
          <w:rFonts w:ascii="Times New Roman" w:hAnsi="Times New Roman" w:cs="Times New Roman"/>
          <w:sz w:val="24"/>
        </w:rPr>
        <w:t>.</w:t>
      </w:r>
    </w:p>
    <w:p w:rsidR="007D5795" w:rsidRDefault="000102DC" w:rsidP="000102DC">
      <w:pPr>
        <w:ind w:firstLine="0"/>
        <w:jc w:val="left"/>
        <w:rPr>
          <w:rFonts w:ascii="Times New Roman" w:hAnsi="Times New Roman" w:cs="Times New Roman"/>
          <w:sz w:val="24"/>
          <w:szCs w:val="24"/>
        </w:rPr>
      </w:pPr>
      <w:r>
        <w:rPr>
          <w:rFonts w:ascii="Times New Roman" w:hAnsi="Times New Roman" w:cs="Times New Roman"/>
          <w:sz w:val="24"/>
          <w:szCs w:val="24"/>
        </w:rPr>
        <w:lastRenderedPageBreak/>
        <w:t>ЛИТЕРАТУРА:</w:t>
      </w:r>
      <w:r w:rsidRPr="001C6A51">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4943AD" w:rsidRPr="00716986" w:rsidRDefault="004943AD" w:rsidP="004B0580">
      <w:pPr>
        <w:pStyle w:val="a5"/>
        <w:numPr>
          <w:ilvl w:val="0"/>
          <w:numId w:val="17"/>
        </w:num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Бондаревская Е.В.</w:t>
      </w:r>
      <w:r w:rsidRPr="004943AD">
        <w:rPr>
          <w:rFonts w:ascii="Times New Roman" w:eastAsia="Times New Roman" w:hAnsi="Times New Roman" w:cs="Times New Roman"/>
          <w:sz w:val="28"/>
          <w:szCs w:val="24"/>
          <w:lang w:eastAsia="ru-RU"/>
        </w:rPr>
        <w:t xml:space="preserve"> </w:t>
      </w:r>
      <w:r w:rsidRPr="004943AD">
        <w:rPr>
          <w:rFonts w:ascii="Times New Roman" w:hAnsi="Times New Roman" w:cs="Times New Roman"/>
          <w:sz w:val="24"/>
        </w:rPr>
        <w:t>Теория и практика личност</w:t>
      </w:r>
      <w:r>
        <w:rPr>
          <w:rFonts w:ascii="Times New Roman" w:hAnsi="Times New Roman" w:cs="Times New Roman"/>
          <w:sz w:val="24"/>
        </w:rPr>
        <w:t>но-ориентированного образования</w:t>
      </w:r>
      <w:r w:rsidRPr="004943AD">
        <w:rPr>
          <w:rFonts w:ascii="Times New Roman" w:hAnsi="Times New Roman" w:cs="Times New Roman"/>
          <w:sz w:val="24"/>
        </w:rPr>
        <w:t>, Ростов н/Д, 2000</w:t>
      </w:r>
      <w:r w:rsidR="00716986">
        <w:rPr>
          <w:rFonts w:ascii="Times New Roman" w:hAnsi="Times New Roman" w:cs="Times New Roman"/>
          <w:sz w:val="24"/>
        </w:rPr>
        <w:t xml:space="preserve"> </w:t>
      </w:r>
    </w:p>
    <w:p w:rsidR="00716986" w:rsidRDefault="00716986" w:rsidP="004B0580">
      <w:pPr>
        <w:pStyle w:val="a5"/>
        <w:numPr>
          <w:ilvl w:val="0"/>
          <w:numId w:val="17"/>
        </w:numPr>
        <w:rPr>
          <w:rFonts w:ascii="Times New Roman" w:eastAsia="Times New Roman" w:hAnsi="Times New Roman" w:cs="Times New Roman"/>
          <w:sz w:val="24"/>
          <w:szCs w:val="24"/>
          <w:lang w:eastAsia="ru-RU"/>
        </w:rPr>
      </w:pPr>
      <w:r>
        <w:rPr>
          <w:rFonts w:ascii="Times New Roman" w:hAnsi="Times New Roman" w:cs="Times New Roman"/>
          <w:sz w:val="24"/>
        </w:rPr>
        <w:t xml:space="preserve">Живицкая Е.Н. Системный анализ и проектирование .Лекция. </w:t>
      </w:r>
      <w:hyperlink r:id="rId9" w:history="1">
        <w:r w:rsidRPr="009A02B9">
          <w:rPr>
            <w:rStyle w:val="af"/>
            <w:rFonts w:ascii="Times New Roman" w:hAnsi="Times New Roman" w:cs="Times New Roman"/>
            <w:sz w:val="24"/>
          </w:rPr>
          <w:t>http://victor-safronov.narod.ru/systems-analysis/lectures/zhivickaya/03.html</w:t>
        </w:r>
      </w:hyperlink>
      <w:r>
        <w:rPr>
          <w:rFonts w:ascii="Times New Roman" w:hAnsi="Times New Roman" w:cs="Times New Roman"/>
          <w:sz w:val="24"/>
        </w:rPr>
        <w:t xml:space="preserve"> </w:t>
      </w:r>
    </w:p>
    <w:p w:rsidR="001F039F" w:rsidRPr="001F039F" w:rsidRDefault="001F039F" w:rsidP="001F039F">
      <w:pPr>
        <w:pStyle w:val="a5"/>
        <w:numPr>
          <w:ilvl w:val="0"/>
          <w:numId w:val="17"/>
        </w:numPr>
        <w:spacing w:before="100" w:beforeAutospacing="1" w:after="100" w:afterAutospacing="1"/>
        <w:jc w:val="left"/>
        <w:outlineLvl w:val="1"/>
        <w:rPr>
          <w:rFonts w:ascii="Times New Roman" w:eastAsia="Times New Roman" w:hAnsi="Times New Roman" w:cs="Times New Roman"/>
          <w:bCs/>
          <w:sz w:val="24"/>
          <w:szCs w:val="24"/>
          <w:lang w:eastAsia="ru-RU"/>
        </w:rPr>
      </w:pPr>
      <w:r w:rsidRPr="001F039F">
        <w:rPr>
          <w:rFonts w:ascii="Times New Roman" w:eastAsia="Times New Roman" w:hAnsi="Times New Roman" w:cs="Times New Roman"/>
          <w:bCs/>
          <w:sz w:val="24"/>
          <w:szCs w:val="24"/>
          <w:lang w:eastAsia="ru-RU"/>
        </w:rPr>
        <w:t>Леонтьев А.А. Язык, речь, речевая деятельность</w:t>
      </w:r>
      <w:r w:rsidRPr="001F039F">
        <w:rPr>
          <w:rFonts w:ascii="Times New Roman" w:eastAsia="Times New Roman" w:hAnsi="Times New Roman" w:cs="Times New Roman"/>
          <w:sz w:val="24"/>
          <w:szCs w:val="24"/>
          <w:lang w:eastAsia="ru-RU"/>
        </w:rPr>
        <w:t>. -- М.: Просвещение, 1969. - 214 с</w:t>
      </w:r>
    </w:p>
    <w:p w:rsidR="004B0580" w:rsidRPr="004B0580" w:rsidRDefault="004B0580" w:rsidP="004B0580">
      <w:pPr>
        <w:pStyle w:val="a5"/>
        <w:numPr>
          <w:ilvl w:val="0"/>
          <w:numId w:val="17"/>
        </w:numPr>
        <w:rPr>
          <w:rFonts w:ascii="Times New Roman" w:eastAsia="Times New Roman" w:hAnsi="Times New Roman" w:cs="Times New Roman"/>
          <w:sz w:val="24"/>
          <w:szCs w:val="24"/>
          <w:lang w:eastAsia="ru-RU"/>
        </w:rPr>
      </w:pPr>
      <w:r w:rsidRPr="004B0580">
        <w:rPr>
          <w:rFonts w:ascii="Times New Roman" w:eastAsia="Times New Roman" w:hAnsi="Times New Roman" w:cs="Times New Roman"/>
          <w:sz w:val="24"/>
          <w:szCs w:val="24"/>
          <w:lang w:eastAsia="ru-RU"/>
        </w:rPr>
        <w:t>Плигин</w:t>
      </w:r>
      <w:r w:rsidR="004943AD">
        <w:rPr>
          <w:rFonts w:ascii="Times New Roman" w:eastAsia="Times New Roman" w:hAnsi="Times New Roman" w:cs="Times New Roman"/>
          <w:sz w:val="24"/>
          <w:szCs w:val="24"/>
          <w:lang w:eastAsia="ru-RU"/>
        </w:rPr>
        <w:t xml:space="preserve"> А.А.</w:t>
      </w:r>
      <w:r w:rsidRPr="004B0580">
        <w:rPr>
          <w:rFonts w:ascii="Times New Roman" w:eastAsia="Times New Roman" w:hAnsi="Times New Roman" w:cs="Times New Roman"/>
          <w:sz w:val="24"/>
          <w:szCs w:val="24"/>
          <w:lang w:eastAsia="ru-RU"/>
        </w:rPr>
        <w:t xml:space="preserve"> </w:t>
      </w:r>
      <w:r w:rsidRPr="004B0580">
        <w:rPr>
          <w:rFonts w:ascii="Times New Roman" w:eastAsia="Times New Roman" w:hAnsi="Times New Roman" w:cs="Times New Roman"/>
          <w:bCs/>
          <w:kern w:val="36"/>
          <w:sz w:val="24"/>
          <w:szCs w:val="24"/>
          <w:lang w:eastAsia="ru-RU"/>
        </w:rPr>
        <w:t xml:space="preserve">Личностно-ориентированное образование. История и практика. </w:t>
      </w:r>
      <w:r w:rsidRPr="004B0580">
        <w:rPr>
          <w:rFonts w:ascii="Times New Roman" w:hAnsi="Times New Roman" w:cs="Times New Roman"/>
          <w:sz w:val="24"/>
          <w:szCs w:val="24"/>
        </w:rPr>
        <w:t>«Профит Стайл», 2007 г</w:t>
      </w:r>
      <w:r>
        <w:t>.</w:t>
      </w:r>
    </w:p>
    <w:p w:rsidR="004B0580" w:rsidRPr="004B0580" w:rsidRDefault="004B0580" w:rsidP="004B0580">
      <w:pPr>
        <w:pStyle w:val="a5"/>
        <w:numPr>
          <w:ilvl w:val="0"/>
          <w:numId w:val="17"/>
        </w:numPr>
        <w:spacing w:after="200" w:line="276" w:lineRule="auto"/>
        <w:rPr>
          <w:rFonts w:ascii="Times New Roman" w:hAnsi="Times New Roman" w:cs="Times New Roman"/>
          <w:sz w:val="24"/>
          <w:szCs w:val="24"/>
        </w:rPr>
      </w:pPr>
      <w:r>
        <w:rPr>
          <w:rFonts w:ascii="Times New Roman" w:hAnsi="Times New Roman" w:cs="Times New Roman"/>
          <w:sz w:val="24"/>
          <w:szCs w:val="24"/>
        </w:rPr>
        <w:t>Плигин А.А. Познавательные стратегии школьников.  М.:</w:t>
      </w:r>
      <w:r w:rsidRPr="0067307E">
        <w:t xml:space="preserve"> </w:t>
      </w:r>
      <w:r>
        <w:t>«Профит Стайл», 2007 г.</w:t>
      </w:r>
    </w:p>
    <w:p w:rsidR="004B0580" w:rsidRPr="004B0580" w:rsidRDefault="004B0580" w:rsidP="004B0580">
      <w:pPr>
        <w:pStyle w:val="a5"/>
        <w:numPr>
          <w:ilvl w:val="0"/>
          <w:numId w:val="17"/>
        </w:numPr>
        <w:spacing w:after="200" w:line="276" w:lineRule="auto"/>
        <w:rPr>
          <w:rFonts w:ascii="Times New Roman" w:hAnsi="Times New Roman" w:cs="Times New Roman"/>
          <w:sz w:val="24"/>
          <w:szCs w:val="24"/>
        </w:rPr>
      </w:pPr>
      <w:r w:rsidRPr="004B0580">
        <w:rPr>
          <w:rStyle w:val="a8"/>
          <w:rFonts w:ascii="Times New Roman" w:hAnsi="Times New Roman" w:cs="Times New Roman"/>
          <w:b w:val="0"/>
          <w:sz w:val="24"/>
          <w:szCs w:val="16"/>
        </w:rPr>
        <w:t>Сериков В. В.</w:t>
      </w:r>
      <w:r w:rsidRPr="004B0580">
        <w:rPr>
          <w:rFonts w:ascii="Times New Roman" w:hAnsi="Times New Roman" w:cs="Times New Roman"/>
          <w:sz w:val="24"/>
          <w:szCs w:val="16"/>
        </w:rPr>
        <w:t xml:space="preserve"> Личностный подход в образовании: концепция и технологии: Моногр. - Волгоград, 1994</w:t>
      </w:r>
    </w:p>
    <w:p w:rsidR="004B0580" w:rsidRPr="004B0580" w:rsidRDefault="004B0580" w:rsidP="004B0580">
      <w:pPr>
        <w:pStyle w:val="a5"/>
        <w:numPr>
          <w:ilvl w:val="0"/>
          <w:numId w:val="17"/>
        </w:numPr>
        <w:jc w:val="left"/>
        <w:rPr>
          <w:rFonts w:ascii="Times New Roman" w:eastAsia="Times New Roman" w:hAnsi="Times New Roman" w:cs="Times New Roman"/>
          <w:sz w:val="24"/>
          <w:szCs w:val="24"/>
          <w:lang w:eastAsia="ru-RU"/>
        </w:rPr>
      </w:pPr>
      <w:r w:rsidRPr="004B0580">
        <w:rPr>
          <w:rFonts w:ascii="Times New Roman" w:eastAsia="Times New Roman" w:hAnsi="Times New Roman" w:cs="Times New Roman"/>
          <w:sz w:val="24"/>
          <w:szCs w:val="24"/>
          <w:lang w:eastAsia="ru-RU"/>
        </w:rPr>
        <w:t>В. В. Сериков</w:t>
      </w:r>
      <w:r>
        <w:rPr>
          <w:rFonts w:ascii="Times New Roman" w:eastAsia="Times New Roman" w:hAnsi="Times New Roman" w:cs="Times New Roman"/>
          <w:sz w:val="24"/>
          <w:szCs w:val="24"/>
          <w:lang w:eastAsia="ru-RU"/>
        </w:rPr>
        <w:t xml:space="preserve"> </w:t>
      </w:r>
      <w:r w:rsidRPr="004B0580">
        <w:rPr>
          <w:rFonts w:ascii="Times New Roman" w:eastAsia="Times New Roman" w:hAnsi="Times New Roman" w:cs="Times New Roman"/>
          <w:sz w:val="24"/>
          <w:szCs w:val="24"/>
          <w:lang w:eastAsia="ru-RU"/>
        </w:rPr>
        <w:t>Личностно ориентированное образование:</w:t>
      </w:r>
      <w:r>
        <w:rPr>
          <w:rFonts w:ascii="Times New Roman" w:eastAsia="Times New Roman" w:hAnsi="Times New Roman" w:cs="Times New Roman"/>
          <w:sz w:val="24"/>
          <w:szCs w:val="24"/>
          <w:lang w:eastAsia="ru-RU"/>
        </w:rPr>
        <w:t xml:space="preserve"> п</w:t>
      </w:r>
      <w:r w:rsidRPr="004B0580">
        <w:rPr>
          <w:rFonts w:ascii="Times New Roman" w:eastAsia="Times New Roman" w:hAnsi="Times New Roman" w:cs="Times New Roman"/>
          <w:sz w:val="24"/>
          <w:szCs w:val="24"/>
          <w:lang w:eastAsia="ru-RU"/>
        </w:rPr>
        <w:t>оиск новой парадигмы</w:t>
      </w:r>
      <w:r>
        <w:rPr>
          <w:rFonts w:ascii="Times New Roman" w:eastAsia="Times New Roman" w:hAnsi="Times New Roman" w:cs="Times New Roman"/>
          <w:sz w:val="24"/>
          <w:szCs w:val="24"/>
          <w:lang w:eastAsia="ru-RU"/>
        </w:rPr>
        <w:t xml:space="preserve"> /</w:t>
      </w:r>
    </w:p>
    <w:p w:rsidR="004B0580" w:rsidRPr="004B0580" w:rsidRDefault="00AD12FD" w:rsidP="004B0580">
      <w:pPr>
        <w:pStyle w:val="a5"/>
        <w:spacing w:after="200" w:line="276" w:lineRule="auto"/>
        <w:ind w:left="786" w:firstLine="0"/>
        <w:rPr>
          <w:rFonts w:ascii="Times New Roman" w:hAnsi="Times New Roman" w:cs="Times New Roman"/>
          <w:sz w:val="24"/>
          <w:szCs w:val="24"/>
        </w:rPr>
      </w:pPr>
      <w:hyperlink r:id="rId10" w:history="1">
        <w:r w:rsidR="004B0580" w:rsidRPr="004428E2">
          <w:rPr>
            <w:rStyle w:val="af"/>
            <w:rFonts w:ascii="Times New Roman" w:hAnsi="Times New Roman" w:cs="Times New Roman"/>
            <w:sz w:val="24"/>
            <w:szCs w:val="24"/>
          </w:rPr>
          <w:t>http://www.bim-bad.ru/docs/serikov_education_of_personality.pdf</w:t>
        </w:r>
      </w:hyperlink>
      <w:r w:rsidR="004B0580">
        <w:rPr>
          <w:rFonts w:ascii="Times New Roman" w:hAnsi="Times New Roman" w:cs="Times New Roman"/>
          <w:sz w:val="24"/>
          <w:szCs w:val="24"/>
        </w:rPr>
        <w:t xml:space="preserve"> </w:t>
      </w:r>
    </w:p>
    <w:p w:rsidR="000102DC" w:rsidRDefault="007D5795" w:rsidP="000102DC">
      <w:pPr>
        <w:pStyle w:val="a5"/>
        <w:numPr>
          <w:ilvl w:val="0"/>
          <w:numId w:val="17"/>
        </w:numPr>
        <w:spacing w:after="200" w:line="276" w:lineRule="auto"/>
        <w:rPr>
          <w:rFonts w:ascii="Times New Roman" w:hAnsi="Times New Roman" w:cs="Times New Roman"/>
          <w:sz w:val="24"/>
          <w:szCs w:val="24"/>
        </w:rPr>
      </w:pPr>
      <w:r w:rsidRPr="00DE4E5E">
        <w:rPr>
          <w:rFonts w:ascii="Times New Roman" w:hAnsi="Times New Roman" w:cs="Times New Roman"/>
          <w:sz w:val="24"/>
          <w:szCs w:val="24"/>
        </w:rPr>
        <w:t>Якиманская И.</w:t>
      </w:r>
      <w:r w:rsidR="004943AD">
        <w:rPr>
          <w:rFonts w:ascii="Times New Roman" w:hAnsi="Times New Roman" w:cs="Times New Roman"/>
          <w:sz w:val="24"/>
          <w:szCs w:val="24"/>
        </w:rPr>
        <w:t xml:space="preserve">С. </w:t>
      </w:r>
      <w:r w:rsidRPr="00DE4E5E">
        <w:rPr>
          <w:rFonts w:ascii="Times New Roman" w:hAnsi="Times New Roman" w:cs="Times New Roman"/>
          <w:sz w:val="24"/>
          <w:szCs w:val="24"/>
        </w:rPr>
        <w:t xml:space="preserve">, Якунина О. "Личностно-ориентированный урок: планирование и технология проведения", "Директор школы", </w:t>
      </w:r>
      <w:r w:rsidR="004B0580">
        <w:rPr>
          <w:rFonts w:ascii="Times New Roman" w:hAnsi="Times New Roman" w:cs="Times New Roman"/>
          <w:sz w:val="24"/>
          <w:szCs w:val="24"/>
        </w:rPr>
        <w:t xml:space="preserve">№ </w:t>
      </w:r>
      <w:r w:rsidRPr="00DE4E5E">
        <w:rPr>
          <w:rFonts w:ascii="Times New Roman" w:hAnsi="Times New Roman" w:cs="Times New Roman"/>
          <w:sz w:val="24"/>
          <w:szCs w:val="24"/>
        </w:rPr>
        <w:t>3, 1998</w:t>
      </w:r>
    </w:p>
    <w:p w:rsidR="004B0580" w:rsidRPr="000102DC" w:rsidRDefault="004B0580" w:rsidP="000102DC">
      <w:pPr>
        <w:pStyle w:val="a5"/>
        <w:numPr>
          <w:ilvl w:val="0"/>
          <w:numId w:val="17"/>
        </w:numPr>
        <w:spacing w:after="200" w:line="276" w:lineRule="auto"/>
        <w:rPr>
          <w:rFonts w:ascii="Times New Roman" w:hAnsi="Times New Roman" w:cs="Times New Roman"/>
          <w:sz w:val="24"/>
          <w:szCs w:val="24"/>
        </w:rPr>
      </w:pPr>
      <w:r w:rsidRPr="000102DC">
        <w:rPr>
          <w:rFonts w:ascii="Times New Roman" w:eastAsia="Times New Roman" w:hAnsi="Times New Roman" w:cs="Times New Roman"/>
          <w:sz w:val="24"/>
          <w:szCs w:val="24"/>
          <w:lang w:eastAsia="ru-RU"/>
        </w:rPr>
        <w:t>Якиманская, И. С. Технология личностно-ориентированного образования / И. С. Якиманская. -</w:t>
      </w:r>
      <w:r w:rsidR="004943AD" w:rsidRPr="000102DC">
        <w:rPr>
          <w:rFonts w:ascii="Times New Roman" w:eastAsia="Times New Roman" w:hAnsi="Times New Roman" w:cs="Times New Roman"/>
          <w:sz w:val="24"/>
          <w:szCs w:val="24"/>
          <w:lang w:eastAsia="ru-RU"/>
        </w:rPr>
        <w:t xml:space="preserve"> </w:t>
      </w:r>
      <w:r w:rsidRPr="000102DC">
        <w:rPr>
          <w:rFonts w:ascii="Times New Roman" w:eastAsia="Times New Roman" w:hAnsi="Times New Roman" w:cs="Times New Roman"/>
          <w:sz w:val="24"/>
          <w:szCs w:val="24"/>
          <w:lang w:eastAsia="ru-RU"/>
        </w:rPr>
        <w:t>М., 2000.</w:t>
      </w:r>
    </w:p>
    <w:p w:rsidR="004B0580" w:rsidRPr="000102DC" w:rsidRDefault="004B0580" w:rsidP="000102DC">
      <w:pPr>
        <w:pStyle w:val="a5"/>
        <w:numPr>
          <w:ilvl w:val="0"/>
          <w:numId w:val="17"/>
        </w:numPr>
        <w:spacing w:before="100" w:beforeAutospacing="1" w:after="100" w:afterAutospacing="1"/>
        <w:jc w:val="left"/>
        <w:rPr>
          <w:rFonts w:ascii="Times New Roman" w:eastAsia="Times New Roman" w:hAnsi="Times New Roman" w:cs="Times New Roman"/>
          <w:sz w:val="24"/>
          <w:szCs w:val="24"/>
          <w:lang w:eastAsia="ru-RU"/>
        </w:rPr>
      </w:pPr>
      <w:r w:rsidRPr="004B0580">
        <w:rPr>
          <w:rFonts w:ascii="Times New Roman" w:eastAsia="Times New Roman" w:hAnsi="Times New Roman" w:cs="Times New Roman"/>
          <w:sz w:val="24"/>
          <w:szCs w:val="24"/>
          <w:lang w:eastAsia="ru-RU"/>
        </w:rPr>
        <w:t xml:space="preserve">Якиманская, И. С. Личностно ориентированное обучение в современной </w:t>
      </w:r>
      <w:r w:rsidR="004943AD">
        <w:rPr>
          <w:rFonts w:ascii="Times New Roman" w:eastAsia="Times New Roman" w:hAnsi="Times New Roman" w:cs="Times New Roman"/>
          <w:sz w:val="24"/>
          <w:szCs w:val="24"/>
          <w:lang w:eastAsia="ru-RU"/>
        </w:rPr>
        <w:t>школе / И. С. Якиманская. -  М.</w:t>
      </w:r>
      <w:r w:rsidRPr="004B0580">
        <w:rPr>
          <w:rFonts w:ascii="Times New Roman" w:eastAsia="Times New Roman" w:hAnsi="Times New Roman" w:cs="Times New Roman"/>
          <w:sz w:val="24"/>
          <w:szCs w:val="24"/>
          <w:lang w:eastAsia="ru-RU"/>
        </w:rPr>
        <w:t>: Сентябрь, 2002. – 96 с.</w:t>
      </w:r>
    </w:p>
    <w:p w:rsidR="004613BE" w:rsidRDefault="004613BE"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716986" w:rsidRDefault="00716986" w:rsidP="006C0FC1">
      <w:pPr>
        <w:rPr>
          <w:rFonts w:ascii="Times New Roman" w:hAnsi="Times New Roman" w:cs="Times New Roman"/>
          <w:sz w:val="24"/>
          <w:szCs w:val="24"/>
        </w:rPr>
      </w:pPr>
    </w:p>
    <w:p w:rsidR="00460C86" w:rsidRDefault="00460C86" w:rsidP="006C0FC1">
      <w:pPr>
        <w:rPr>
          <w:rFonts w:ascii="Times New Roman" w:hAnsi="Times New Roman" w:cs="Times New Roman"/>
          <w:sz w:val="24"/>
          <w:szCs w:val="24"/>
        </w:rPr>
      </w:pPr>
    </w:p>
    <w:p w:rsidR="00460C86" w:rsidRDefault="00460C86" w:rsidP="006C0FC1">
      <w:pPr>
        <w:rPr>
          <w:rFonts w:ascii="Times New Roman" w:hAnsi="Times New Roman" w:cs="Times New Roman"/>
          <w:sz w:val="24"/>
          <w:szCs w:val="24"/>
        </w:rPr>
      </w:pPr>
    </w:p>
    <w:p w:rsidR="00716986" w:rsidRDefault="00716986" w:rsidP="00692B3D">
      <w:pPr>
        <w:ind w:firstLine="0"/>
        <w:rPr>
          <w:rFonts w:ascii="Times New Roman" w:hAnsi="Times New Roman" w:cs="Times New Roman"/>
          <w:sz w:val="24"/>
          <w:szCs w:val="24"/>
        </w:rPr>
      </w:pPr>
    </w:p>
    <w:p w:rsidR="00716986" w:rsidRDefault="00716986" w:rsidP="00716986">
      <w:pPr>
        <w:jc w:val="right"/>
        <w:rPr>
          <w:rFonts w:ascii="Times New Roman" w:hAnsi="Times New Roman" w:cs="Times New Roman"/>
          <w:sz w:val="24"/>
          <w:szCs w:val="24"/>
        </w:rPr>
      </w:pPr>
      <w:r>
        <w:rPr>
          <w:rFonts w:ascii="Times New Roman" w:hAnsi="Times New Roman" w:cs="Times New Roman"/>
          <w:sz w:val="24"/>
          <w:szCs w:val="24"/>
        </w:rPr>
        <w:lastRenderedPageBreak/>
        <w:t>Приложение 1</w:t>
      </w:r>
    </w:p>
    <w:p w:rsidR="00716986" w:rsidRPr="00716986" w:rsidRDefault="00460C86" w:rsidP="00716986">
      <w:pPr>
        <w:spacing w:line="360" w:lineRule="auto"/>
        <w:ind w:firstLine="708"/>
        <w:rPr>
          <w:rFonts w:ascii="Times New Roman" w:hAnsi="Times New Roman" w:cs="Times New Roman"/>
          <w:sz w:val="24"/>
          <w:szCs w:val="24"/>
        </w:rPr>
      </w:pPr>
      <w:r>
        <w:rPr>
          <w:rFonts w:ascii="Times New Roman" w:hAnsi="Times New Roman" w:cs="Times New Roman"/>
          <w:sz w:val="24"/>
          <w:szCs w:val="24"/>
        </w:rPr>
        <w:t>П</w:t>
      </w:r>
      <w:r w:rsidR="00716986" w:rsidRPr="00716986">
        <w:rPr>
          <w:rFonts w:ascii="Times New Roman" w:hAnsi="Times New Roman" w:cs="Times New Roman"/>
          <w:sz w:val="24"/>
          <w:szCs w:val="24"/>
        </w:rPr>
        <w:t>ример работы Насти А., ученицы 7  класса.</w:t>
      </w:r>
    </w:p>
    <w:p w:rsidR="00716986" w:rsidRPr="000B494B" w:rsidRDefault="00716986" w:rsidP="00716986">
      <w:pPr>
        <w:spacing w:line="360" w:lineRule="auto"/>
        <w:ind w:firstLine="708"/>
        <w:rPr>
          <w:rFonts w:ascii="Times New Roman" w:hAnsi="Times New Roman" w:cs="Times New Roman"/>
          <w:i/>
          <w:iCs/>
        </w:rPr>
      </w:pPr>
      <w:r w:rsidRPr="00716986">
        <w:rPr>
          <w:rFonts w:ascii="Times New Roman" w:hAnsi="Times New Roman" w:cs="Times New Roman"/>
          <w:i/>
          <w:iCs/>
        </w:rPr>
        <w:t>Когда Вася познакомился с Валеком и Марусей, он впервые задумался над тем, что счастье в мире относительно. Ему казалось до этого знакомства, что он несчастлив. Дети подземелья научили его дружбе, показали, что для человека семья нужна, что нужно уметь жертвовать чем-то ради родных и дорогих людей.</w:t>
      </w:r>
      <w:r w:rsidRPr="000B494B">
        <w:rPr>
          <w:rFonts w:ascii="Times New Roman" w:hAnsi="Times New Roman" w:cs="Times New Roman"/>
          <w:i/>
          <w:iCs/>
        </w:rPr>
        <w:t xml:space="preserve"> </w:t>
      </w:r>
    </w:p>
    <w:p w:rsidR="00716986" w:rsidRDefault="00716986" w:rsidP="00716986">
      <w:pPr>
        <w:jc w:val="righ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716986" w:rsidRDefault="00716986" w:rsidP="00692B3D">
      <w:pPr>
        <w:ind w:firstLine="0"/>
        <w:rPr>
          <w:rFonts w:ascii="Times New Roman" w:hAnsi="Times New Roman" w:cs="Times New Roman"/>
          <w:sz w:val="24"/>
          <w:szCs w:val="24"/>
        </w:rPr>
      </w:pPr>
    </w:p>
    <w:p w:rsidR="00716986" w:rsidRDefault="00716986" w:rsidP="00716986">
      <w:pPr>
        <w:jc w:val="right"/>
        <w:rPr>
          <w:rFonts w:ascii="Times New Roman" w:hAnsi="Times New Roman" w:cs="Times New Roman"/>
          <w:sz w:val="24"/>
          <w:szCs w:val="24"/>
        </w:rPr>
      </w:pPr>
      <w:r>
        <w:rPr>
          <w:rFonts w:ascii="Times New Roman" w:hAnsi="Times New Roman" w:cs="Times New Roman"/>
          <w:sz w:val="24"/>
          <w:szCs w:val="24"/>
        </w:rPr>
        <w:t>Приложение №2</w:t>
      </w:r>
    </w:p>
    <w:p w:rsidR="00716986" w:rsidRDefault="00716986" w:rsidP="00716986">
      <w:pPr>
        <w:spacing w:line="360" w:lineRule="auto"/>
        <w:ind w:firstLine="708"/>
        <w:jc w:val="center"/>
        <w:rPr>
          <w:rFonts w:ascii="Times New Roman" w:hAnsi="Times New Roman" w:cs="Times New Roman"/>
          <w:i/>
          <w:iCs/>
        </w:rPr>
      </w:pPr>
    </w:p>
    <w:p w:rsidR="00716986" w:rsidRPr="000B494B" w:rsidRDefault="00716986" w:rsidP="00716986">
      <w:pPr>
        <w:spacing w:line="360" w:lineRule="auto"/>
        <w:ind w:firstLine="708"/>
        <w:jc w:val="center"/>
        <w:rPr>
          <w:rFonts w:ascii="Times New Roman" w:hAnsi="Times New Roman" w:cs="Times New Roman"/>
          <w:i/>
          <w:iCs/>
        </w:rPr>
      </w:pPr>
      <w:r w:rsidRPr="000B494B">
        <w:rPr>
          <w:rFonts w:ascii="Times New Roman" w:hAnsi="Times New Roman" w:cs="Times New Roman"/>
          <w:i/>
          <w:iCs/>
        </w:rPr>
        <w:t>Чему научился Вася, подружившись с детьми подземелья?</w:t>
      </w:r>
    </w:p>
    <w:p w:rsidR="00716986" w:rsidRPr="000B494B" w:rsidRDefault="00716986" w:rsidP="00716986">
      <w:pPr>
        <w:spacing w:line="360" w:lineRule="auto"/>
        <w:ind w:firstLine="708"/>
        <w:jc w:val="right"/>
        <w:rPr>
          <w:rFonts w:ascii="Times New Roman" w:hAnsi="Times New Roman" w:cs="Times New Roman"/>
          <w:i/>
          <w:iCs/>
        </w:rPr>
      </w:pPr>
      <w:r w:rsidRPr="000B494B">
        <w:rPr>
          <w:rFonts w:ascii="Times New Roman" w:hAnsi="Times New Roman" w:cs="Times New Roman"/>
          <w:i/>
          <w:iCs/>
        </w:rPr>
        <w:t>Скажи мне, кто твой друг, и я скажу, кто ты.</w:t>
      </w:r>
    </w:p>
    <w:p w:rsidR="00716986" w:rsidRPr="000B494B" w:rsidRDefault="00716986" w:rsidP="00716986">
      <w:pPr>
        <w:spacing w:line="360" w:lineRule="auto"/>
        <w:ind w:firstLine="708"/>
        <w:jc w:val="right"/>
        <w:rPr>
          <w:rFonts w:ascii="Times New Roman" w:hAnsi="Times New Roman" w:cs="Times New Roman"/>
          <w:i/>
          <w:iCs/>
        </w:rPr>
      </w:pPr>
      <w:r w:rsidRPr="000B494B">
        <w:rPr>
          <w:rFonts w:ascii="Times New Roman" w:hAnsi="Times New Roman" w:cs="Times New Roman"/>
          <w:i/>
          <w:iCs/>
        </w:rPr>
        <w:t xml:space="preserve">Пословица </w:t>
      </w:r>
    </w:p>
    <w:p w:rsidR="00716986" w:rsidRPr="000B494B" w:rsidRDefault="00716986" w:rsidP="00716986">
      <w:pPr>
        <w:spacing w:line="360" w:lineRule="auto"/>
        <w:ind w:firstLine="708"/>
        <w:rPr>
          <w:rFonts w:ascii="Times New Roman" w:hAnsi="Times New Roman" w:cs="Times New Roman"/>
          <w:i/>
          <w:iCs/>
        </w:rPr>
      </w:pPr>
      <w:r w:rsidRPr="000B494B">
        <w:rPr>
          <w:rFonts w:ascii="Times New Roman" w:hAnsi="Times New Roman" w:cs="Times New Roman"/>
          <w:i/>
          <w:iCs/>
        </w:rPr>
        <w:t xml:space="preserve">Хорошо, когда у человека есть друзья. Важно, чтобы наши друзья меняли нас к лучшему. </w:t>
      </w:r>
    </w:p>
    <w:p w:rsidR="00716986" w:rsidRPr="000B494B" w:rsidRDefault="00716986" w:rsidP="00716986">
      <w:pPr>
        <w:spacing w:line="360" w:lineRule="auto"/>
        <w:ind w:firstLine="708"/>
        <w:rPr>
          <w:rFonts w:ascii="Times New Roman" w:hAnsi="Times New Roman" w:cs="Times New Roman"/>
          <w:i/>
          <w:iCs/>
        </w:rPr>
      </w:pPr>
      <w:r w:rsidRPr="000B494B">
        <w:rPr>
          <w:rFonts w:ascii="Times New Roman" w:hAnsi="Times New Roman" w:cs="Times New Roman"/>
          <w:i/>
          <w:iCs/>
        </w:rPr>
        <w:t>Герой повести Короленко «Дети подземелья» Вася знакомится с Валеком и Марусей, нищими, живущими в развалинах старого замка. Сыну судьи, ему не пристало водить знакомство с бродягами и воришками. Но…Чем ближе ребята знакомятся, тем важнее и нужнее для Вас</w:t>
      </w:r>
      <w:r>
        <w:rPr>
          <w:rFonts w:ascii="Times New Roman" w:hAnsi="Times New Roman" w:cs="Times New Roman"/>
          <w:i/>
          <w:iCs/>
        </w:rPr>
        <w:t>и</w:t>
      </w:r>
      <w:r w:rsidRPr="000B494B">
        <w:rPr>
          <w:rFonts w:ascii="Times New Roman" w:hAnsi="Times New Roman" w:cs="Times New Roman"/>
          <w:i/>
          <w:iCs/>
        </w:rPr>
        <w:t xml:space="preserve"> становятся его новые друзья. С ними ему хорошо, спокойно. У них, живущих в сыром и сером подвале, он отогревается душой. </w:t>
      </w:r>
    </w:p>
    <w:p w:rsidR="00716986" w:rsidRPr="000B494B" w:rsidRDefault="00716986" w:rsidP="00716986">
      <w:pPr>
        <w:spacing w:line="360" w:lineRule="auto"/>
        <w:ind w:firstLine="708"/>
        <w:rPr>
          <w:rFonts w:ascii="Times New Roman" w:hAnsi="Times New Roman" w:cs="Times New Roman"/>
          <w:i/>
          <w:iCs/>
        </w:rPr>
      </w:pPr>
      <w:r w:rsidRPr="000B494B">
        <w:rPr>
          <w:rFonts w:ascii="Times New Roman" w:hAnsi="Times New Roman" w:cs="Times New Roman"/>
          <w:i/>
          <w:iCs/>
        </w:rPr>
        <w:t>На многое Валек и Маруся заставили нашего героя взглянуть по-другому: он научился гордиться своим отцом, он острее стал чувствовать боль других людей. Он понял, что не всегда закон и справедливость одно и то же.</w:t>
      </w:r>
    </w:p>
    <w:p w:rsidR="00716986" w:rsidRPr="000B494B" w:rsidRDefault="00716986" w:rsidP="00716986">
      <w:pPr>
        <w:spacing w:line="360" w:lineRule="auto"/>
        <w:ind w:firstLine="708"/>
        <w:rPr>
          <w:rFonts w:ascii="Times New Roman" w:hAnsi="Times New Roman" w:cs="Times New Roman"/>
          <w:i/>
          <w:iCs/>
        </w:rPr>
      </w:pPr>
      <w:r w:rsidRPr="000B494B">
        <w:rPr>
          <w:rFonts w:ascii="Times New Roman" w:hAnsi="Times New Roman" w:cs="Times New Roman"/>
          <w:i/>
          <w:iCs/>
        </w:rPr>
        <w:t>Мальчик потерял маму. Еще страшнее для него потерять новую знакомую, из которой «серый камень высосал жизнь». По-детски старается он скрасить последние дни ее жизни. Ей он приносит куклу, подарок своей умершей матери, зная, что отец будет страшно рассержен. Но Вася готов на все, лишь бы Маруся хоть чуть-чуть порадовалась. Его сердце учится любить людей.</w:t>
      </w:r>
    </w:p>
    <w:p w:rsidR="00716986" w:rsidRPr="000B494B" w:rsidRDefault="00716986" w:rsidP="00716986">
      <w:pPr>
        <w:spacing w:line="360" w:lineRule="auto"/>
        <w:ind w:firstLine="708"/>
        <w:rPr>
          <w:rFonts w:ascii="Times New Roman" w:hAnsi="Times New Roman" w:cs="Times New Roman"/>
          <w:i/>
          <w:iCs/>
        </w:rPr>
      </w:pPr>
      <w:r w:rsidRPr="000B494B">
        <w:rPr>
          <w:rFonts w:ascii="Times New Roman" w:hAnsi="Times New Roman" w:cs="Times New Roman"/>
          <w:i/>
          <w:iCs/>
        </w:rPr>
        <w:t>Общаясь с детьми подземелья Вася учился быть честным и добрым человеком – это важный урок в его жизни.</w:t>
      </w:r>
    </w:p>
    <w:p w:rsidR="00460C86" w:rsidRDefault="00716986" w:rsidP="00460C86">
      <w:pPr>
        <w:spacing w:line="360" w:lineRule="auto"/>
        <w:ind w:firstLine="708"/>
        <w:jc w:val="right"/>
        <w:rPr>
          <w:rFonts w:ascii="Times New Roman" w:hAnsi="Times New Roman" w:cs="Times New Roman"/>
          <w:sz w:val="24"/>
          <w:szCs w:val="24"/>
        </w:rPr>
      </w:pPr>
      <w:r>
        <w:rPr>
          <w:rFonts w:ascii="Times New Roman" w:hAnsi="Times New Roman" w:cs="Times New Roman"/>
          <w:sz w:val="24"/>
          <w:szCs w:val="24"/>
        </w:rPr>
        <w:t xml:space="preserve"> </w:t>
      </w:r>
      <w:r w:rsidR="00460C86">
        <w:rPr>
          <w:rFonts w:ascii="Times New Roman" w:hAnsi="Times New Roman" w:cs="Times New Roman"/>
          <w:sz w:val="24"/>
          <w:szCs w:val="24"/>
        </w:rPr>
        <w:t xml:space="preserve"> </w:t>
      </w:r>
    </w:p>
    <w:p w:rsidR="00460C86" w:rsidRDefault="00460C86" w:rsidP="00460C86">
      <w:pPr>
        <w:spacing w:line="360" w:lineRule="auto"/>
        <w:ind w:firstLine="708"/>
        <w:jc w:val="right"/>
        <w:rPr>
          <w:rFonts w:ascii="Times New Roman" w:hAnsi="Times New Roman" w:cs="Times New Roman"/>
          <w:sz w:val="24"/>
          <w:szCs w:val="24"/>
        </w:rPr>
      </w:pPr>
      <w:r>
        <w:rPr>
          <w:rFonts w:ascii="Times New Roman" w:hAnsi="Times New Roman" w:cs="Times New Roman"/>
          <w:sz w:val="24"/>
          <w:szCs w:val="24"/>
        </w:rPr>
        <w:t xml:space="preserve"> </w:t>
      </w:r>
      <w:r w:rsidRPr="00460C86">
        <w:rPr>
          <w:rFonts w:ascii="Times New Roman" w:hAnsi="Times New Roman" w:cs="Times New Roman"/>
          <w:sz w:val="24"/>
          <w:szCs w:val="24"/>
        </w:rPr>
        <w:t>Приложение</w:t>
      </w:r>
      <w:r>
        <w:rPr>
          <w:rFonts w:ascii="Times New Roman" w:hAnsi="Times New Roman" w:cs="Times New Roman"/>
          <w:sz w:val="24"/>
          <w:szCs w:val="24"/>
        </w:rPr>
        <w:t xml:space="preserve"> </w:t>
      </w:r>
      <w:r w:rsidRPr="00460C86">
        <w:rPr>
          <w:rFonts w:ascii="Times New Roman" w:hAnsi="Times New Roman" w:cs="Times New Roman"/>
          <w:sz w:val="24"/>
          <w:szCs w:val="24"/>
        </w:rPr>
        <w:t>№ 3</w:t>
      </w:r>
    </w:p>
    <w:p w:rsidR="00460C86" w:rsidRDefault="00460C86" w:rsidP="00460C86">
      <w:pPr>
        <w:spacing w:line="360" w:lineRule="auto"/>
        <w:ind w:firstLine="708"/>
        <w:rPr>
          <w:rFonts w:ascii="Times New Roman" w:hAnsi="Times New Roman" w:cs="Times New Roman"/>
          <w:sz w:val="24"/>
          <w:szCs w:val="24"/>
        </w:rPr>
      </w:pPr>
      <w:r>
        <w:rPr>
          <w:rFonts w:ascii="Times New Roman" w:hAnsi="Times New Roman" w:cs="Times New Roman"/>
          <w:sz w:val="24"/>
          <w:szCs w:val="24"/>
        </w:rPr>
        <w:t>Вот какие требования сформулировали учащиеся 8 класса, опираясь на критерии оценивания части С2:</w:t>
      </w:r>
    </w:p>
    <w:tbl>
      <w:tblPr>
        <w:tblStyle w:val="a6"/>
        <w:tblW w:w="0" w:type="auto"/>
        <w:tblLook w:val="04A0"/>
      </w:tblPr>
      <w:tblGrid>
        <w:gridCol w:w="5495"/>
        <w:gridCol w:w="4076"/>
      </w:tblGrid>
      <w:tr w:rsidR="00460C86" w:rsidTr="006C3907">
        <w:tc>
          <w:tcPr>
            <w:tcW w:w="5495" w:type="dxa"/>
          </w:tcPr>
          <w:p w:rsidR="00460C86" w:rsidRDefault="00460C86" w:rsidP="006C3907">
            <w:pPr>
              <w:spacing w:line="360" w:lineRule="auto"/>
              <w:ind w:firstLine="0"/>
              <w:rPr>
                <w:rFonts w:ascii="Times New Roman" w:hAnsi="Times New Roman" w:cs="Times New Roman"/>
                <w:sz w:val="24"/>
                <w:szCs w:val="24"/>
              </w:rPr>
            </w:pPr>
            <w:r>
              <w:rPr>
                <w:rFonts w:ascii="Times New Roman" w:hAnsi="Times New Roman" w:cs="Times New Roman"/>
                <w:sz w:val="24"/>
                <w:szCs w:val="24"/>
              </w:rPr>
              <w:t>Критерии</w:t>
            </w:r>
          </w:p>
        </w:tc>
        <w:tc>
          <w:tcPr>
            <w:tcW w:w="4076" w:type="dxa"/>
          </w:tcPr>
          <w:p w:rsidR="00460C86" w:rsidRDefault="00460C86" w:rsidP="006C3907">
            <w:pPr>
              <w:spacing w:line="360" w:lineRule="auto"/>
              <w:ind w:firstLine="0"/>
              <w:rPr>
                <w:rFonts w:ascii="Times New Roman" w:hAnsi="Times New Roman" w:cs="Times New Roman"/>
                <w:sz w:val="24"/>
                <w:szCs w:val="24"/>
              </w:rPr>
            </w:pPr>
            <w:r>
              <w:rPr>
                <w:rFonts w:ascii="Times New Roman" w:hAnsi="Times New Roman" w:cs="Times New Roman"/>
                <w:sz w:val="24"/>
                <w:szCs w:val="24"/>
              </w:rPr>
              <w:t>Требования учащихся, прочитанные в критериях</w:t>
            </w:r>
            <w:r>
              <w:rPr>
                <w:rStyle w:val="ab"/>
                <w:rFonts w:ascii="Times New Roman" w:hAnsi="Times New Roman" w:cs="Times New Roman"/>
                <w:sz w:val="24"/>
                <w:szCs w:val="24"/>
              </w:rPr>
              <w:footnoteReference w:id="13"/>
            </w:r>
            <w:r>
              <w:rPr>
                <w:rFonts w:ascii="Times New Roman" w:hAnsi="Times New Roman" w:cs="Times New Roman"/>
                <w:sz w:val="24"/>
                <w:szCs w:val="24"/>
              </w:rPr>
              <w:t>.</w:t>
            </w:r>
          </w:p>
        </w:tc>
      </w:tr>
      <w:tr w:rsidR="00460C86" w:rsidTr="006C3907">
        <w:tc>
          <w:tcPr>
            <w:tcW w:w="5495" w:type="dxa"/>
          </w:tcPr>
          <w:p w:rsidR="00460C86" w:rsidRDefault="00460C86" w:rsidP="006C3907">
            <w:pPr>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Экзаменуемый привел рассуждение на теоретическом уровне. Фактических ошибок в </w:t>
            </w:r>
            <w:r>
              <w:rPr>
                <w:rFonts w:ascii="Times New Roman" w:hAnsi="Times New Roman" w:cs="Times New Roman"/>
                <w:sz w:val="24"/>
                <w:szCs w:val="24"/>
              </w:rPr>
              <w:lastRenderedPageBreak/>
              <w:t>понимании тезиса нет.</w:t>
            </w:r>
          </w:p>
        </w:tc>
        <w:tc>
          <w:tcPr>
            <w:tcW w:w="4076" w:type="dxa"/>
          </w:tcPr>
          <w:p w:rsidR="00460C86" w:rsidRDefault="00460C86" w:rsidP="006C3907">
            <w:pPr>
              <w:spacing w:line="276" w:lineRule="auto"/>
              <w:ind w:firstLine="0"/>
              <w:rPr>
                <w:rFonts w:ascii="Times New Roman" w:hAnsi="Times New Roman" w:cs="Times New Roman"/>
                <w:sz w:val="24"/>
                <w:szCs w:val="24"/>
              </w:rPr>
            </w:pPr>
            <w:r>
              <w:rPr>
                <w:rFonts w:ascii="Times New Roman" w:hAnsi="Times New Roman" w:cs="Times New Roman"/>
                <w:sz w:val="24"/>
                <w:szCs w:val="24"/>
              </w:rPr>
              <w:lastRenderedPageBreak/>
              <w:t>-  обязательно использовать термины;</w:t>
            </w:r>
          </w:p>
          <w:p w:rsidR="00460C86" w:rsidRDefault="00460C86" w:rsidP="006C3907">
            <w:pPr>
              <w:spacing w:line="276" w:lineRule="auto"/>
              <w:ind w:firstLine="0"/>
              <w:rPr>
                <w:rFonts w:ascii="Times New Roman" w:hAnsi="Times New Roman" w:cs="Times New Roman"/>
                <w:sz w:val="24"/>
                <w:szCs w:val="24"/>
              </w:rPr>
            </w:pPr>
            <w:r>
              <w:rPr>
                <w:rFonts w:ascii="Times New Roman" w:hAnsi="Times New Roman" w:cs="Times New Roman"/>
                <w:sz w:val="24"/>
                <w:szCs w:val="24"/>
              </w:rPr>
              <w:lastRenderedPageBreak/>
              <w:t>- чтобы не было ошибки, значит термин надо пояснить;</w:t>
            </w:r>
          </w:p>
          <w:p w:rsidR="00460C86" w:rsidRDefault="00460C86" w:rsidP="006C3907">
            <w:pPr>
              <w:spacing w:line="276" w:lineRule="auto"/>
              <w:ind w:firstLine="0"/>
              <w:rPr>
                <w:rFonts w:ascii="Times New Roman" w:hAnsi="Times New Roman" w:cs="Times New Roman"/>
                <w:sz w:val="24"/>
                <w:szCs w:val="24"/>
              </w:rPr>
            </w:pPr>
            <w:r>
              <w:rPr>
                <w:rFonts w:ascii="Times New Roman" w:hAnsi="Times New Roman" w:cs="Times New Roman"/>
                <w:sz w:val="24"/>
                <w:szCs w:val="24"/>
              </w:rPr>
              <w:t>- надо объяснить, как понимаю тезис.</w:t>
            </w:r>
          </w:p>
        </w:tc>
      </w:tr>
      <w:tr w:rsidR="00460C86" w:rsidTr="006C3907">
        <w:tc>
          <w:tcPr>
            <w:tcW w:w="5495" w:type="dxa"/>
          </w:tcPr>
          <w:p w:rsidR="00460C86" w:rsidRDefault="00460C86" w:rsidP="006C3907">
            <w:pPr>
              <w:spacing w:line="276" w:lineRule="auto"/>
              <w:ind w:firstLine="0"/>
              <w:rPr>
                <w:rFonts w:ascii="Times New Roman" w:hAnsi="Times New Roman" w:cs="Times New Roman"/>
                <w:sz w:val="24"/>
                <w:szCs w:val="24"/>
              </w:rPr>
            </w:pPr>
            <w:r>
              <w:rPr>
                <w:rFonts w:ascii="Times New Roman" w:hAnsi="Times New Roman" w:cs="Times New Roman"/>
                <w:sz w:val="24"/>
                <w:szCs w:val="24"/>
              </w:rPr>
              <w:lastRenderedPageBreak/>
              <w:t>Экзаменуемый привел два аргумента из текста, верно указав их роль  в тексте.</w:t>
            </w:r>
          </w:p>
        </w:tc>
        <w:tc>
          <w:tcPr>
            <w:tcW w:w="4076" w:type="dxa"/>
          </w:tcPr>
          <w:p w:rsidR="00460C86" w:rsidRDefault="00460C86" w:rsidP="006C3907">
            <w:pPr>
              <w:spacing w:line="276" w:lineRule="auto"/>
              <w:ind w:firstLine="0"/>
              <w:rPr>
                <w:rFonts w:ascii="Times New Roman" w:hAnsi="Times New Roman" w:cs="Times New Roman"/>
                <w:sz w:val="24"/>
                <w:szCs w:val="24"/>
              </w:rPr>
            </w:pPr>
            <w:r>
              <w:rPr>
                <w:rFonts w:ascii="Times New Roman" w:hAnsi="Times New Roman" w:cs="Times New Roman"/>
                <w:sz w:val="24"/>
                <w:szCs w:val="24"/>
              </w:rPr>
              <w:t>- примеры приводить только из текста;</w:t>
            </w:r>
          </w:p>
        </w:tc>
      </w:tr>
      <w:tr w:rsidR="00460C86" w:rsidTr="006C3907">
        <w:tc>
          <w:tcPr>
            <w:tcW w:w="5495" w:type="dxa"/>
          </w:tcPr>
          <w:p w:rsidR="00460C86" w:rsidRDefault="00460C86" w:rsidP="006C3907">
            <w:pPr>
              <w:spacing w:line="276" w:lineRule="auto"/>
              <w:ind w:firstLine="0"/>
              <w:rPr>
                <w:rFonts w:ascii="Times New Roman" w:hAnsi="Times New Roman" w:cs="Times New Roman"/>
                <w:sz w:val="24"/>
                <w:szCs w:val="24"/>
              </w:rPr>
            </w:pPr>
            <w:r>
              <w:rPr>
                <w:rFonts w:ascii="Times New Roman" w:hAnsi="Times New Roman" w:cs="Times New Roman"/>
                <w:sz w:val="24"/>
                <w:szCs w:val="24"/>
              </w:rPr>
              <w:t>Работа характеризуется смысловой цельностью, речевой связностью и последовательностью изложения.</w:t>
            </w:r>
          </w:p>
          <w:p w:rsidR="00460C86" w:rsidRDefault="00460C86" w:rsidP="006C3907">
            <w:pPr>
              <w:spacing w:line="276" w:lineRule="auto"/>
              <w:ind w:firstLine="0"/>
              <w:rPr>
                <w:rFonts w:ascii="Times New Roman" w:hAnsi="Times New Roman" w:cs="Times New Roman"/>
                <w:sz w:val="24"/>
                <w:szCs w:val="24"/>
              </w:rPr>
            </w:pPr>
            <w:r>
              <w:rPr>
                <w:rFonts w:ascii="Times New Roman" w:hAnsi="Times New Roman" w:cs="Times New Roman"/>
                <w:sz w:val="24"/>
                <w:szCs w:val="24"/>
              </w:rPr>
              <w:t>Логические ошибки отсутствуют.</w:t>
            </w:r>
          </w:p>
          <w:p w:rsidR="00460C86" w:rsidRDefault="00460C86" w:rsidP="006C3907">
            <w:pPr>
              <w:spacing w:line="276" w:lineRule="auto"/>
              <w:ind w:firstLine="0"/>
              <w:rPr>
                <w:rFonts w:ascii="Times New Roman" w:hAnsi="Times New Roman" w:cs="Times New Roman"/>
                <w:sz w:val="24"/>
                <w:szCs w:val="24"/>
              </w:rPr>
            </w:pPr>
            <w:r>
              <w:rPr>
                <w:rFonts w:ascii="Times New Roman" w:hAnsi="Times New Roman" w:cs="Times New Roman"/>
                <w:sz w:val="24"/>
                <w:szCs w:val="24"/>
              </w:rPr>
              <w:t>Нарушения абзацного членения нет.</w:t>
            </w:r>
          </w:p>
        </w:tc>
        <w:tc>
          <w:tcPr>
            <w:tcW w:w="4076" w:type="dxa"/>
          </w:tcPr>
          <w:p w:rsidR="00460C86" w:rsidRDefault="00460C86" w:rsidP="006C3907">
            <w:pPr>
              <w:spacing w:line="276" w:lineRule="auto"/>
              <w:ind w:firstLine="0"/>
              <w:rPr>
                <w:rFonts w:ascii="Times New Roman" w:hAnsi="Times New Roman" w:cs="Times New Roman"/>
                <w:sz w:val="24"/>
                <w:szCs w:val="24"/>
              </w:rPr>
            </w:pPr>
            <w:r>
              <w:rPr>
                <w:rFonts w:ascii="Times New Roman" w:hAnsi="Times New Roman" w:cs="Times New Roman"/>
                <w:sz w:val="24"/>
                <w:szCs w:val="24"/>
              </w:rPr>
              <w:t>- по теме надо писать.</w:t>
            </w:r>
          </w:p>
        </w:tc>
      </w:tr>
      <w:tr w:rsidR="00460C86" w:rsidTr="006C3907">
        <w:tc>
          <w:tcPr>
            <w:tcW w:w="5495" w:type="dxa"/>
          </w:tcPr>
          <w:p w:rsidR="00460C86" w:rsidRDefault="00460C86" w:rsidP="006C3907">
            <w:pPr>
              <w:spacing w:line="276" w:lineRule="auto"/>
              <w:ind w:firstLine="0"/>
              <w:rPr>
                <w:rFonts w:ascii="Times New Roman" w:hAnsi="Times New Roman" w:cs="Times New Roman"/>
                <w:sz w:val="24"/>
                <w:szCs w:val="24"/>
              </w:rPr>
            </w:pPr>
            <w:r>
              <w:rPr>
                <w:rFonts w:ascii="Times New Roman" w:hAnsi="Times New Roman" w:cs="Times New Roman"/>
                <w:sz w:val="24"/>
                <w:szCs w:val="24"/>
              </w:rPr>
              <w:t>Работа характеризуется смысловой цельностью и завершенностью. Ошибок в построении текста нет.</w:t>
            </w:r>
          </w:p>
        </w:tc>
        <w:tc>
          <w:tcPr>
            <w:tcW w:w="4076" w:type="dxa"/>
          </w:tcPr>
          <w:p w:rsidR="00460C86" w:rsidRDefault="00460C86" w:rsidP="006C3907">
            <w:pPr>
              <w:spacing w:line="276" w:lineRule="auto"/>
              <w:ind w:firstLine="0"/>
              <w:rPr>
                <w:rFonts w:ascii="Times New Roman" w:hAnsi="Times New Roman" w:cs="Times New Roman"/>
                <w:sz w:val="24"/>
                <w:szCs w:val="24"/>
              </w:rPr>
            </w:pPr>
            <w:r>
              <w:rPr>
                <w:rFonts w:ascii="Times New Roman" w:hAnsi="Times New Roman" w:cs="Times New Roman"/>
                <w:sz w:val="24"/>
                <w:szCs w:val="24"/>
              </w:rPr>
              <w:t>- в работе должно быть не менее 3 абзацев: вступление, основная часть, заключение</w:t>
            </w:r>
          </w:p>
        </w:tc>
      </w:tr>
    </w:tbl>
    <w:p w:rsidR="00716986" w:rsidRDefault="00716986" w:rsidP="00716986">
      <w:pPr>
        <w:rPr>
          <w:rFonts w:ascii="Times New Roman" w:hAnsi="Times New Roman" w:cs="Times New Roman"/>
          <w:sz w:val="24"/>
          <w:szCs w:val="24"/>
        </w:rPr>
      </w:pPr>
    </w:p>
    <w:p w:rsidR="009148CA" w:rsidRDefault="009148CA" w:rsidP="00716986">
      <w:pPr>
        <w:rPr>
          <w:rFonts w:ascii="Times New Roman" w:hAnsi="Times New Roman" w:cs="Times New Roman"/>
          <w:sz w:val="24"/>
          <w:szCs w:val="24"/>
        </w:rPr>
      </w:pPr>
    </w:p>
    <w:p w:rsidR="009148CA" w:rsidRDefault="009148CA" w:rsidP="009148CA">
      <w:pPr>
        <w:pStyle w:val="a5"/>
        <w:spacing w:line="360" w:lineRule="auto"/>
        <w:ind w:left="1425" w:firstLine="0"/>
        <w:jc w:val="right"/>
        <w:rPr>
          <w:rFonts w:ascii="Times New Roman" w:hAnsi="Times New Roman" w:cs="Times New Roman"/>
          <w:sz w:val="24"/>
          <w:szCs w:val="24"/>
        </w:rPr>
      </w:pPr>
      <w:r>
        <w:rPr>
          <w:rFonts w:ascii="Times New Roman" w:hAnsi="Times New Roman" w:cs="Times New Roman"/>
          <w:sz w:val="24"/>
          <w:szCs w:val="24"/>
        </w:rPr>
        <w:t>Приложение№4</w:t>
      </w:r>
    </w:p>
    <w:p w:rsidR="009148CA" w:rsidRDefault="009148CA" w:rsidP="009148CA">
      <w:pPr>
        <w:jc w:val="center"/>
        <w:rPr>
          <w:rFonts w:ascii="Times New Roman" w:hAnsi="Times New Roman" w:cs="Times New Roman"/>
          <w:b/>
          <w:sz w:val="24"/>
          <w:szCs w:val="24"/>
        </w:rPr>
      </w:pPr>
      <w:r w:rsidRPr="00F45D85">
        <w:rPr>
          <w:rFonts w:ascii="Times New Roman" w:hAnsi="Times New Roman" w:cs="Times New Roman"/>
          <w:b/>
          <w:sz w:val="24"/>
          <w:szCs w:val="24"/>
        </w:rPr>
        <w:t xml:space="preserve">Сравнительная характеристика уровня сформированности мотивационных компонентов на уроках русского языка (при написании </w:t>
      </w:r>
      <w:r>
        <w:rPr>
          <w:rFonts w:ascii="Times New Roman" w:hAnsi="Times New Roman" w:cs="Times New Roman"/>
          <w:b/>
          <w:sz w:val="24"/>
          <w:szCs w:val="24"/>
        </w:rPr>
        <w:t>сочинения</w:t>
      </w:r>
      <w:r w:rsidRPr="00F45D85">
        <w:rPr>
          <w:rFonts w:ascii="Times New Roman" w:hAnsi="Times New Roman" w:cs="Times New Roman"/>
          <w:b/>
          <w:sz w:val="24"/>
          <w:szCs w:val="24"/>
        </w:rPr>
        <w:t xml:space="preserve">) </w:t>
      </w:r>
    </w:p>
    <w:p w:rsidR="009148CA" w:rsidRPr="00F45D85" w:rsidRDefault="009148CA" w:rsidP="009148CA">
      <w:pPr>
        <w:jc w:val="center"/>
        <w:rPr>
          <w:rFonts w:ascii="Times New Roman" w:hAnsi="Times New Roman" w:cs="Times New Roman"/>
          <w:b/>
          <w:sz w:val="24"/>
          <w:szCs w:val="24"/>
        </w:rPr>
      </w:pPr>
      <w:r w:rsidRPr="00F45D85">
        <w:rPr>
          <w:rFonts w:ascii="Times New Roman" w:hAnsi="Times New Roman" w:cs="Times New Roman"/>
          <w:b/>
          <w:sz w:val="24"/>
          <w:szCs w:val="24"/>
        </w:rPr>
        <w:t>у учащихся 8 – ого класса (количество учеников  - 18)</w:t>
      </w:r>
    </w:p>
    <w:p w:rsidR="009148CA" w:rsidRPr="004F6A35" w:rsidRDefault="009148CA" w:rsidP="009148CA">
      <w:pPr>
        <w:jc w:val="center"/>
        <w:rPr>
          <w:rFonts w:ascii="Times New Roman" w:hAnsi="Times New Roman" w:cs="Times New Roman"/>
          <w:b/>
          <w:sz w:val="24"/>
          <w:szCs w:val="24"/>
        </w:rPr>
      </w:pPr>
      <w:r w:rsidRPr="00F45D85">
        <w:rPr>
          <w:rFonts w:ascii="Times New Roman" w:hAnsi="Times New Roman" w:cs="Times New Roman"/>
          <w:b/>
          <w:sz w:val="24"/>
          <w:szCs w:val="24"/>
        </w:rPr>
        <w:t>методом исследования продуктов деятельности</w:t>
      </w:r>
    </w:p>
    <w:p w:rsidR="009148CA" w:rsidRPr="000102DC" w:rsidRDefault="009148CA" w:rsidP="009148CA">
      <w:pPr>
        <w:rPr>
          <w:rFonts w:ascii="Times New Roman" w:hAnsi="Times New Roman" w:cs="Times New Roman"/>
          <w:sz w:val="8"/>
          <w:szCs w:val="24"/>
        </w:rPr>
      </w:pPr>
      <w:r>
        <w:rPr>
          <w:rFonts w:ascii="Times New Roman" w:hAnsi="Times New Roman" w:cs="Times New Roman"/>
          <w:sz w:val="24"/>
          <w:szCs w:val="24"/>
        </w:rPr>
        <w:t xml:space="preserve"> </w:t>
      </w:r>
    </w:p>
    <w:p w:rsidR="009148CA" w:rsidRDefault="009148CA" w:rsidP="009148CA">
      <w:pPr>
        <w:rPr>
          <w:rFonts w:ascii="Times New Roman" w:hAnsi="Times New Roman" w:cs="Times New Roman"/>
          <w:sz w:val="24"/>
          <w:szCs w:val="24"/>
        </w:rPr>
      </w:pPr>
      <w:r>
        <w:rPr>
          <w:rFonts w:ascii="Times New Roman" w:hAnsi="Times New Roman" w:cs="Times New Roman"/>
          <w:b/>
          <w:noProof/>
          <w:sz w:val="24"/>
          <w:szCs w:val="24"/>
          <w:lang w:eastAsia="ru-RU"/>
        </w:rPr>
        <w:drawing>
          <wp:anchor distT="0" distB="0" distL="114300" distR="114300" simplePos="0" relativeHeight="251689472" behindDoc="1" locked="0" layoutInCell="1" allowOverlap="1">
            <wp:simplePos x="0" y="0"/>
            <wp:positionH relativeFrom="column">
              <wp:posOffset>-146685</wp:posOffset>
            </wp:positionH>
            <wp:positionV relativeFrom="paragraph">
              <wp:posOffset>94615</wp:posOffset>
            </wp:positionV>
            <wp:extent cx="6191250" cy="2676525"/>
            <wp:effectExtent l="0" t="0" r="0" b="0"/>
            <wp:wrapTight wrapText="bothSides">
              <wp:wrapPolygon edited="0">
                <wp:start x="665" y="2306"/>
                <wp:lineTo x="665" y="21369"/>
                <wp:lineTo x="19274" y="21369"/>
                <wp:lineTo x="19274" y="17065"/>
                <wp:lineTo x="21600" y="15374"/>
                <wp:lineTo x="21600" y="15066"/>
                <wp:lineTo x="20736" y="14605"/>
                <wp:lineTo x="21201" y="13836"/>
                <wp:lineTo x="21201" y="11223"/>
                <wp:lineTo x="21002" y="9685"/>
                <wp:lineTo x="20071" y="9685"/>
                <wp:lineTo x="21135" y="7841"/>
                <wp:lineTo x="21068" y="7533"/>
                <wp:lineTo x="19473" y="7226"/>
                <wp:lineTo x="21600" y="7226"/>
                <wp:lineTo x="21600" y="6918"/>
                <wp:lineTo x="19274" y="4766"/>
                <wp:lineTo x="19274" y="2306"/>
                <wp:lineTo x="665" y="2306"/>
              </wp:wrapPolygon>
            </wp:wrapTight>
            <wp:docPr id="1" name="Объект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AD12FD" w:rsidRPr="00AD12FD">
        <w:rPr>
          <w:rFonts w:ascii="Times New Roman" w:hAnsi="Times New Roman" w:cs="Times New Roman"/>
          <w:b/>
          <w:noProof/>
          <w:sz w:val="24"/>
          <w:szCs w:val="24"/>
        </w:rPr>
        <w:pict>
          <v:shapetype id="_x0000_t202" coordsize="21600,21600" o:spt="202" path="m,l,21600r21600,l21600,xe">
            <v:stroke joinstyle="miter"/>
            <v:path gradientshapeok="t" o:connecttype="rect"/>
          </v:shapetype>
          <v:shape id="_x0000_s1056" type="#_x0000_t202" style="position:absolute;left:0;text-align:left;margin-left:85.2pt;margin-top:1.25pt;width:334.5pt;height:25.5pt;z-index:251691520;mso-position-horizontal-relative:text;mso-position-vertical-relative:text;mso-width-relative:margin;mso-height-relative:margin" fillcolor="white [3212]" stroked="f">
            <v:textbox>
              <w:txbxContent>
                <w:p w:rsidR="007A2117" w:rsidRPr="00F45D85" w:rsidRDefault="007A2117" w:rsidP="009148CA">
                  <w:pPr>
                    <w:ind w:firstLine="0"/>
                    <w:jc w:val="center"/>
                    <w:rPr>
                      <w:rFonts w:ascii="Times New Roman" w:hAnsi="Times New Roman" w:cs="Times New Roman"/>
                      <w:sz w:val="24"/>
                    </w:rPr>
                  </w:pPr>
                  <w:r w:rsidRPr="00F45D85">
                    <w:rPr>
                      <w:rFonts w:ascii="Times New Roman" w:hAnsi="Times New Roman" w:cs="Times New Roman"/>
                      <w:sz w:val="24"/>
                    </w:rPr>
                    <w:t>Количественные показатели</w:t>
                  </w:r>
                  <w:r>
                    <w:rPr>
                      <w:rFonts w:ascii="Times New Roman" w:hAnsi="Times New Roman" w:cs="Times New Roman"/>
                      <w:sz w:val="24"/>
                    </w:rPr>
                    <w:t xml:space="preserve">  </w:t>
                  </w:r>
                  <w:r w:rsidRPr="00F45D85">
                    <w:rPr>
                      <w:rFonts w:ascii="Times New Roman" w:hAnsi="Times New Roman" w:cs="Times New Roman"/>
                      <w:sz w:val="24"/>
                    </w:rPr>
                    <w:t xml:space="preserve">результаты </w:t>
                  </w:r>
                  <w:r>
                    <w:rPr>
                      <w:rFonts w:ascii="Times New Roman" w:hAnsi="Times New Roman" w:cs="Times New Roman"/>
                      <w:sz w:val="24"/>
                    </w:rPr>
                    <w:t>сочинений</w:t>
                  </w:r>
                </w:p>
              </w:txbxContent>
            </v:textbox>
          </v:shape>
        </w:pict>
      </w:r>
    </w:p>
    <w:p w:rsidR="009148CA" w:rsidRDefault="009148CA" w:rsidP="009148CA">
      <w:pPr>
        <w:rPr>
          <w:rFonts w:ascii="Times New Roman" w:hAnsi="Times New Roman" w:cs="Times New Roman"/>
          <w:sz w:val="24"/>
          <w:szCs w:val="24"/>
        </w:rPr>
      </w:pPr>
    </w:p>
    <w:p w:rsidR="009148CA" w:rsidRDefault="009148CA" w:rsidP="009148CA">
      <w:pPr>
        <w:rPr>
          <w:rFonts w:ascii="Times New Roman" w:hAnsi="Times New Roman" w:cs="Times New Roman"/>
          <w:sz w:val="24"/>
          <w:szCs w:val="24"/>
        </w:rPr>
      </w:pPr>
    </w:p>
    <w:p w:rsidR="009148CA" w:rsidRDefault="009148CA" w:rsidP="009148CA">
      <w:pPr>
        <w:pStyle w:val="a5"/>
        <w:spacing w:line="360" w:lineRule="auto"/>
        <w:ind w:left="1425" w:firstLine="0"/>
        <w:jc w:val="right"/>
        <w:rPr>
          <w:rFonts w:ascii="Times New Roman" w:hAnsi="Times New Roman" w:cs="Times New Roman"/>
          <w:sz w:val="24"/>
          <w:szCs w:val="24"/>
        </w:rPr>
      </w:pPr>
    </w:p>
    <w:p w:rsidR="009148CA" w:rsidRDefault="009148CA" w:rsidP="00716986">
      <w:pPr>
        <w:rPr>
          <w:rFonts w:ascii="Times New Roman" w:hAnsi="Times New Roman" w:cs="Times New Roman"/>
          <w:sz w:val="24"/>
          <w:szCs w:val="24"/>
        </w:rPr>
      </w:pPr>
    </w:p>
    <w:p w:rsidR="009148CA" w:rsidRPr="009148CA" w:rsidRDefault="009148CA" w:rsidP="009148CA">
      <w:pPr>
        <w:rPr>
          <w:rFonts w:ascii="Times New Roman" w:hAnsi="Times New Roman" w:cs="Times New Roman"/>
          <w:sz w:val="24"/>
          <w:szCs w:val="24"/>
        </w:rPr>
      </w:pPr>
    </w:p>
    <w:p w:rsidR="009148CA" w:rsidRPr="009148CA" w:rsidRDefault="009148CA" w:rsidP="009148CA">
      <w:pPr>
        <w:rPr>
          <w:rFonts w:ascii="Times New Roman" w:hAnsi="Times New Roman" w:cs="Times New Roman"/>
          <w:sz w:val="24"/>
          <w:szCs w:val="24"/>
        </w:rPr>
      </w:pPr>
    </w:p>
    <w:p w:rsidR="009148CA" w:rsidRPr="009148CA" w:rsidRDefault="00692B3D" w:rsidP="009148CA">
      <w:pPr>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114300" distR="114300" simplePos="0" relativeHeight="251693568" behindDoc="0" locked="0" layoutInCell="1" allowOverlap="1">
            <wp:simplePos x="0" y="0"/>
            <wp:positionH relativeFrom="column">
              <wp:posOffset>-5715000</wp:posOffset>
            </wp:positionH>
            <wp:positionV relativeFrom="paragraph">
              <wp:posOffset>168910</wp:posOffset>
            </wp:positionV>
            <wp:extent cx="6410325" cy="2676525"/>
            <wp:effectExtent l="0" t="0" r="0" b="0"/>
            <wp:wrapNone/>
            <wp:docPr id="3" name="Объект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AD12FD">
        <w:rPr>
          <w:rFonts w:ascii="Times New Roman" w:hAnsi="Times New Roman" w:cs="Times New Roman"/>
          <w:noProof/>
          <w:sz w:val="24"/>
          <w:szCs w:val="24"/>
          <w:lang w:eastAsia="ru-RU"/>
        </w:rPr>
        <w:pict>
          <v:shape id="_x0000_s1057" type="#_x0000_t202" style="position:absolute;left:0;text-align:left;margin-left:-295.5pt;margin-top:10.3pt;width:169.85pt;height:21pt;z-index:251694592;mso-height-percent:200;mso-position-horizontal-relative:text;mso-position-vertical-relative:text;mso-height-percent:200;mso-width-relative:margin;mso-height-relative:margin" stroked="f">
            <v:textbox style="mso-next-textbox:#_x0000_s1057;mso-fit-shape-to-text:t">
              <w:txbxContent>
                <w:p w:rsidR="007A2117" w:rsidRPr="009F1F18" w:rsidRDefault="007A2117" w:rsidP="009148CA">
                  <w:pPr>
                    <w:ind w:firstLine="0"/>
                    <w:jc w:val="center"/>
                    <w:rPr>
                      <w:rFonts w:ascii="Times New Roman" w:hAnsi="Times New Roman" w:cs="Times New Roman"/>
                      <w:sz w:val="24"/>
                    </w:rPr>
                  </w:pPr>
                  <w:r w:rsidRPr="009F1F18">
                    <w:rPr>
                      <w:rFonts w:ascii="Times New Roman" w:hAnsi="Times New Roman" w:cs="Times New Roman"/>
                      <w:sz w:val="24"/>
                    </w:rPr>
                    <w:t>Ориентация на успех</w:t>
                  </w:r>
                </w:p>
              </w:txbxContent>
            </v:textbox>
          </v:shape>
        </w:pict>
      </w:r>
    </w:p>
    <w:p w:rsidR="009148CA" w:rsidRDefault="009148CA" w:rsidP="009148CA">
      <w:pPr>
        <w:rPr>
          <w:rFonts w:ascii="Times New Roman" w:hAnsi="Times New Roman" w:cs="Times New Roman"/>
          <w:sz w:val="24"/>
          <w:szCs w:val="24"/>
        </w:rPr>
      </w:pPr>
    </w:p>
    <w:p w:rsidR="009148CA" w:rsidRDefault="009148CA" w:rsidP="009148CA">
      <w:pPr>
        <w:rPr>
          <w:rFonts w:ascii="Times New Roman" w:hAnsi="Times New Roman" w:cs="Times New Roman"/>
          <w:sz w:val="24"/>
          <w:szCs w:val="24"/>
        </w:rPr>
      </w:pPr>
    </w:p>
    <w:p w:rsidR="009148CA" w:rsidRDefault="009148CA" w:rsidP="009148CA">
      <w:pPr>
        <w:rPr>
          <w:rFonts w:ascii="Times New Roman" w:hAnsi="Times New Roman" w:cs="Times New Roman"/>
          <w:sz w:val="24"/>
          <w:szCs w:val="24"/>
        </w:rPr>
      </w:pPr>
    </w:p>
    <w:p w:rsidR="009148CA" w:rsidRPr="009148CA" w:rsidRDefault="009148CA" w:rsidP="009148CA">
      <w:pPr>
        <w:rPr>
          <w:rFonts w:ascii="Times New Roman" w:hAnsi="Times New Roman" w:cs="Times New Roman"/>
          <w:sz w:val="24"/>
          <w:szCs w:val="24"/>
        </w:rPr>
      </w:pPr>
    </w:p>
    <w:sectPr w:rsidR="009148CA" w:rsidRPr="009148CA" w:rsidSect="00F804AE">
      <w:footnotePr>
        <w:numRestart w:val="eachPage"/>
      </w:footnotePr>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5BE" w:rsidRDefault="00A225BE" w:rsidP="00C172DB">
      <w:r>
        <w:separator/>
      </w:r>
    </w:p>
  </w:endnote>
  <w:endnote w:type="continuationSeparator" w:id="0">
    <w:p w:rsidR="00A225BE" w:rsidRDefault="00A225BE" w:rsidP="00C172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5BE" w:rsidRDefault="00A225BE" w:rsidP="00C172DB">
      <w:r>
        <w:separator/>
      </w:r>
    </w:p>
  </w:footnote>
  <w:footnote w:type="continuationSeparator" w:id="0">
    <w:p w:rsidR="00A225BE" w:rsidRDefault="00A225BE" w:rsidP="00C172DB">
      <w:r>
        <w:continuationSeparator/>
      </w:r>
    </w:p>
  </w:footnote>
  <w:footnote w:id="1">
    <w:p w:rsidR="007A2117" w:rsidRPr="00CF7AA7" w:rsidRDefault="007A2117" w:rsidP="00F35798">
      <w:pPr>
        <w:pStyle w:val="a9"/>
        <w:ind w:firstLine="0"/>
        <w:rPr>
          <w:rFonts w:ascii="Times New Roman" w:hAnsi="Times New Roman" w:cs="Times New Roman"/>
        </w:rPr>
      </w:pPr>
      <w:r w:rsidRPr="00CF7AA7">
        <w:rPr>
          <w:rStyle w:val="ab"/>
          <w:rFonts w:ascii="Times New Roman" w:hAnsi="Times New Roman" w:cs="Times New Roman"/>
        </w:rPr>
        <w:footnoteRef/>
      </w:r>
      <w:r w:rsidRPr="00CF7AA7">
        <w:rPr>
          <w:rFonts w:ascii="Times New Roman" w:hAnsi="Times New Roman" w:cs="Times New Roman"/>
        </w:rPr>
        <w:t xml:space="preserve"> </w:t>
      </w:r>
      <w:r w:rsidRPr="00CF7AA7">
        <w:rPr>
          <w:rStyle w:val="a8"/>
          <w:rFonts w:ascii="Times New Roman" w:hAnsi="Times New Roman" w:cs="Times New Roman"/>
        </w:rPr>
        <w:t>Плигин Андрей Анатольевич,</w:t>
      </w:r>
      <w:r w:rsidRPr="00CF7AA7">
        <w:rPr>
          <w:rFonts w:ascii="Times New Roman" w:hAnsi="Times New Roman" w:cs="Times New Roman"/>
        </w:rPr>
        <w:t xml:space="preserve"> кандидат педагогических наук, доктор психологических наук. ведет активную научно-исследовательскую деятельность в области педагогической психологии и педагогики, является автором множества </w:t>
      </w:r>
      <w:r>
        <w:rPr>
          <w:rFonts w:ascii="Times New Roman" w:hAnsi="Times New Roman" w:cs="Times New Roman"/>
        </w:rPr>
        <w:t>монографий,</w:t>
      </w:r>
      <w:r w:rsidRPr="00CF7AA7">
        <w:rPr>
          <w:rFonts w:ascii="Times New Roman" w:hAnsi="Times New Roman" w:cs="Times New Roman"/>
        </w:rPr>
        <w:t xml:space="preserve"> а также создателем авторской концепции личностно-ориентированного образования, ядром которой является концепция и технология "Целенаправленное развитие познавательных стратегий школьников" (ЦРПС).</w:t>
      </w:r>
    </w:p>
  </w:footnote>
  <w:footnote w:id="2">
    <w:p w:rsidR="007A2117" w:rsidRPr="00CF7AA7" w:rsidRDefault="007A2117" w:rsidP="00357771">
      <w:pPr>
        <w:pStyle w:val="a9"/>
        <w:ind w:firstLine="0"/>
        <w:rPr>
          <w:rFonts w:ascii="Times New Roman" w:hAnsi="Times New Roman" w:cs="Times New Roman"/>
        </w:rPr>
      </w:pPr>
      <w:r w:rsidRPr="00CF7AA7">
        <w:rPr>
          <w:rStyle w:val="ab"/>
          <w:rFonts w:ascii="Times New Roman" w:hAnsi="Times New Roman" w:cs="Times New Roman"/>
        </w:rPr>
        <w:footnoteRef/>
      </w:r>
      <w:r w:rsidRPr="00CF7AA7">
        <w:rPr>
          <w:rFonts w:ascii="Times New Roman" w:hAnsi="Times New Roman" w:cs="Times New Roman"/>
        </w:rPr>
        <w:t xml:space="preserve"> Сборники «Целенаправленное развитие познавательных стратегий школьников.  Из опыта работы экспериментальной площадки». – Владимир, 2009, 2010, 2011, 2012 год</w:t>
      </w:r>
    </w:p>
  </w:footnote>
  <w:footnote w:id="3">
    <w:p w:rsidR="007A2117" w:rsidRPr="000102DC" w:rsidRDefault="007A2117" w:rsidP="00B26A4B">
      <w:pPr>
        <w:pStyle w:val="a9"/>
        <w:ind w:firstLine="0"/>
        <w:rPr>
          <w:rFonts w:ascii="Times New Roman" w:hAnsi="Times New Roman" w:cs="Times New Roman"/>
        </w:rPr>
      </w:pPr>
      <w:r w:rsidRPr="000102DC">
        <w:rPr>
          <w:rStyle w:val="ab"/>
          <w:rFonts w:ascii="Times New Roman" w:hAnsi="Times New Roman" w:cs="Times New Roman"/>
        </w:rPr>
        <w:footnoteRef/>
      </w:r>
      <w:r w:rsidRPr="000102DC">
        <w:rPr>
          <w:rFonts w:ascii="Times New Roman" w:hAnsi="Times New Roman" w:cs="Times New Roman"/>
        </w:rPr>
        <w:t xml:space="preserve"> Программы для общеобразовательных учреждений. Русский язык. 5-9 классы. – Просвещение. - 2010</w:t>
      </w:r>
    </w:p>
  </w:footnote>
  <w:footnote w:id="4">
    <w:p w:rsidR="007A2117" w:rsidRPr="000102DC" w:rsidRDefault="007A2117" w:rsidP="00F67CCC">
      <w:pPr>
        <w:pStyle w:val="a9"/>
        <w:ind w:firstLine="0"/>
        <w:rPr>
          <w:rFonts w:ascii="Times New Roman" w:hAnsi="Times New Roman" w:cs="Times New Roman"/>
        </w:rPr>
      </w:pPr>
      <w:r w:rsidRPr="000102DC">
        <w:rPr>
          <w:rStyle w:val="ab"/>
          <w:rFonts w:ascii="Times New Roman" w:hAnsi="Times New Roman" w:cs="Times New Roman"/>
        </w:rPr>
        <w:footnoteRef/>
      </w:r>
      <w:r w:rsidRPr="000102DC">
        <w:rPr>
          <w:rFonts w:ascii="Times New Roman" w:hAnsi="Times New Roman" w:cs="Times New Roman"/>
        </w:rPr>
        <w:t xml:space="preserve"> Плигин А.А. Личностно – ориентированное образование: история и практика. – Москва: Профит Стайл. – 2007. – 430с.</w:t>
      </w:r>
    </w:p>
  </w:footnote>
  <w:footnote w:id="5">
    <w:p w:rsidR="007A2117" w:rsidRPr="000102DC" w:rsidRDefault="007A2117" w:rsidP="00F67CCC">
      <w:pPr>
        <w:pStyle w:val="a9"/>
        <w:ind w:firstLine="0"/>
        <w:rPr>
          <w:rFonts w:ascii="Times New Roman" w:hAnsi="Times New Roman" w:cs="Times New Roman"/>
        </w:rPr>
      </w:pPr>
      <w:r w:rsidRPr="000102DC">
        <w:rPr>
          <w:rStyle w:val="ab"/>
          <w:rFonts w:ascii="Times New Roman" w:hAnsi="Times New Roman" w:cs="Times New Roman"/>
        </w:rPr>
        <w:footnoteRef/>
      </w:r>
      <w:r w:rsidRPr="000102DC">
        <w:rPr>
          <w:rFonts w:ascii="Times New Roman" w:hAnsi="Times New Roman" w:cs="Times New Roman"/>
        </w:rPr>
        <w:t xml:space="preserve"> </w:t>
      </w:r>
      <w:r w:rsidRPr="000102DC">
        <w:rPr>
          <w:rStyle w:val="a8"/>
          <w:rFonts w:ascii="Times New Roman" w:hAnsi="Times New Roman" w:cs="Times New Roman"/>
          <w:b w:val="0"/>
        </w:rPr>
        <w:t>Сериков В. В.</w:t>
      </w:r>
      <w:r w:rsidRPr="000102DC">
        <w:rPr>
          <w:rFonts w:ascii="Times New Roman" w:hAnsi="Times New Roman" w:cs="Times New Roman"/>
        </w:rPr>
        <w:t xml:space="preserve"> Личностный подход в образовании: концепция и технологии: Моногр. - Волгоград, 1994</w:t>
      </w:r>
    </w:p>
  </w:footnote>
  <w:footnote w:id="6">
    <w:p w:rsidR="007A2117" w:rsidRPr="000102DC" w:rsidRDefault="007A2117" w:rsidP="00F67CCC">
      <w:pPr>
        <w:pStyle w:val="a9"/>
        <w:ind w:firstLine="0"/>
        <w:rPr>
          <w:rFonts w:ascii="Times New Roman" w:hAnsi="Times New Roman" w:cs="Times New Roman"/>
        </w:rPr>
      </w:pPr>
      <w:r w:rsidRPr="000102DC">
        <w:rPr>
          <w:rStyle w:val="ab"/>
          <w:rFonts w:ascii="Times New Roman" w:hAnsi="Times New Roman" w:cs="Times New Roman"/>
        </w:rPr>
        <w:footnoteRef/>
      </w:r>
      <w:r w:rsidRPr="000102DC">
        <w:rPr>
          <w:rFonts w:ascii="Times New Roman" w:hAnsi="Times New Roman" w:cs="Times New Roman"/>
        </w:rPr>
        <w:t xml:space="preserve"> Плигин А.А. Познавательные стратегии школьников. – Москва: Профит Стайл. - 2007г. – 520с.</w:t>
      </w:r>
    </w:p>
  </w:footnote>
  <w:footnote w:id="7">
    <w:p w:rsidR="007A2117" w:rsidRPr="001F039F" w:rsidRDefault="007A2117" w:rsidP="001F039F">
      <w:pPr>
        <w:pStyle w:val="2"/>
        <w:spacing w:before="0" w:beforeAutospacing="0"/>
        <w:rPr>
          <w:b w:val="0"/>
          <w:sz w:val="22"/>
        </w:rPr>
      </w:pPr>
      <w:r w:rsidRPr="001F039F">
        <w:rPr>
          <w:rStyle w:val="ab"/>
          <w:b w:val="0"/>
          <w:sz w:val="22"/>
        </w:rPr>
        <w:footnoteRef/>
      </w:r>
      <w:r w:rsidRPr="001F039F">
        <w:rPr>
          <w:b w:val="0"/>
          <w:sz w:val="22"/>
        </w:rPr>
        <w:t xml:space="preserve"> Леонтьев А.А. Язык, речь, речевая деятельность</w:t>
      </w:r>
      <w:r w:rsidRPr="001F039F">
        <w:rPr>
          <w:sz w:val="22"/>
          <w:szCs w:val="24"/>
        </w:rPr>
        <w:t xml:space="preserve">. -- </w:t>
      </w:r>
      <w:r w:rsidRPr="001F039F">
        <w:rPr>
          <w:b w:val="0"/>
          <w:sz w:val="20"/>
          <w:szCs w:val="24"/>
        </w:rPr>
        <w:t>М.: Просвещение, 1969. - 214 с</w:t>
      </w:r>
    </w:p>
    <w:p w:rsidR="007A2117" w:rsidRDefault="007A2117" w:rsidP="001F039F">
      <w:pPr>
        <w:pStyle w:val="a9"/>
        <w:ind w:firstLine="0"/>
      </w:pPr>
    </w:p>
  </w:footnote>
  <w:footnote w:id="8">
    <w:p w:rsidR="007A2117" w:rsidRPr="00716986" w:rsidRDefault="007A2117" w:rsidP="00F50F9F">
      <w:pPr>
        <w:pStyle w:val="a9"/>
        <w:ind w:firstLine="0"/>
        <w:rPr>
          <w:rFonts w:ascii="Times New Roman" w:hAnsi="Times New Roman" w:cs="Times New Roman"/>
        </w:rPr>
      </w:pPr>
      <w:r>
        <w:rPr>
          <w:rStyle w:val="ab"/>
        </w:rPr>
        <w:footnoteRef/>
      </w:r>
      <w:r>
        <w:t xml:space="preserve"> </w:t>
      </w:r>
      <w:r w:rsidRPr="00716986">
        <w:rPr>
          <w:rFonts w:ascii="Times New Roman" w:hAnsi="Times New Roman" w:cs="Times New Roman"/>
        </w:rPr>
        <w:t xml:space="preserve">Под алгоритмичностью мы понимаем способность во всяком действии видеть его составляющие, выполняемые в определенной последовательности. Е.Н. Живицкая. Системный анализ и проектирование.  </w:t>
      </w:r>
      <w:hyperlink r:id="rId1" w:history="1">
        <w:r w:rsidRPr="00716986">
          <w:rPr>
            <w:rStyle w:val="af"/>
            <w:rFonts w:ascii="Times New Roman" w:hAnsi="Times New Roman" w:cs="Times New Roman"/>
          </w:rPr>
          <w:t>http://victor-safronov.narod.ru/systems-analysis/lectures/zhivickaya/03.html</w:t>
        </w:r>
      </w:hyperlink>
      <w:r w:rsidRPr="00716986">
        <w:rPr>
          <w:rFonts w:ascii="Times New Roman" w:hAnsi="Times New Roman" w:cs="Times New Roman"/>
        </w:rPr>
        <w:t xml:space="preserve"> </w:t>
      </w:r>
    </w:p>
  </w:footnote>
  <w:footnote w:id="9">
    <w:p w:rsidR="007A2117" w:rsidRDefault="007A2117" w:rsidP="001E0AFA">
      <w:pPr>
        <w:pStyle w:val="a9"/>
        <w:ind w:firstLine="0"/>
      </w:pPr>
      <w:r>
        <w:rPr>
          <w:rStyle w:val="ab"/>
        </w:rPr>
        <w:footnoteRef/>
      </w:r>
      <w:r>
        <w:t xml:space="preserve"> </w:t>
      </w:r>
      <w:r w:rsidRPr="000102DC">
        <w:rPr>
          <w:rFonts w:ascii="Times New Roman" w:hAnsi="Times New Roman" w:cs="Times New Roman"/>
        </w:rPr>
        <w:t>Плигин А.А. Познавательные стратегии школьников. – Москва: Профит Стайл. - 2007г. – 72с.</w:t>
      </w:r>
    </w:p>
  </w:footnote>
  <w:footnote w:id="10">
    <w:p w:rsidR="007A2117" w:rsidRDefault="007A2117" w:rsidP="00035362">
      <w:pPr>
        <w:pStyle w:val="a9"/>
        <w:ind w:firstLine="0"/>
      </w:pPr>
      <w:r w:rsidRPr="000102DC">
        <w:rPr>
          <w:rStyle w:val="ab"/>
          <w:rFonts w:ascii="Times New Roman" w:hAnsi="Times New Roman" w:cs="Times New Roman"/>
        </w:rPr>
        <w:footnoteRef/>
      </w:r>
      <w:r w:rsidRPr="000102DC">
        <w:rPr>
          <w:rFonts w:ascii="Times New Roman" w:hAnsi="Times New Roman" w:cs="Times New Roman"/>
        </w:rPr>
        <w:t xml:space="preserve"> Тема взята из пособия И.П. Цыбулько. - Гиа 2013.  Русский язык. – Москва: Национальное образование. – 2013 год.</w:t>
      </w:r>
    </w:p>
  </w:footnote>
  <w:footnote w:id="11">
    <w:p w:rsidR="007A2117" w:rsidRPr="000102DC" w:rsidRDefault="007A2117" w:rsidP="00035362">
      <w:pPr>
        <w:pStyle w:val="a9"/>
        <w:ind w:firstLine="0"/>
        <w:rPr>
          <w:rFonts w:ascii="Times New Roman" w:hAnsi="Times New Roman" w:cs="Times New Roman"/>
        </w:rPr>
      </w:pPr>
      <w:r w:rsidRPr="000102DC">
        <w:rPr>
          <w:rStyle w:val="ab"/>
          <w:rFonts w:ascii="Times New Roman" w:hAnsi="Times New Roman" w:cs="Times New Roman"/>
        </w:rPr>
        <w:footnoteRef/>
      </w:r>
      <w:r w:rsidRPr="000102DC">
        <w:rPr>
          <w:rFonts w:ascii="Times New Roman" w:hAnsi="Times New Roman" w:cs="Times New Roman"/>
        </w:rPr>
        <w:t xml:space="preserve"> Тема взята из пособия И.П. Цыбулько. - Гиа 2013.  Русский язык. – Москва: Национальное образование. – 2013 год.</w:t>
      </w:r>
    </w:p>
  </w:footnote>
  <w:footnote w:id="12">
    <w:p w:rsidR="007A2117" w:rsidRDefault="007A2117" w:rsidP="00F04CBA">
      <w:pPr>
        <w:pStyle w:val="a9"/>
        <w:ind w:firstLine="0"/>
      </w:pPr>
      <w:r>
        <w:rPr>
          <w:rStyle w:val="ab"/>
        </w:rPr>
        <w:footnoteRef/>
      </w:r>
      <w:r>
        <w:t xml:space="preserve"> Тексты взяты из пособия И.П. Цыбулько. - Гиа 2013.  Русский язык. – Москва: Национальное образование. – 2013 год.</w:t>
      </w:r>
    </w:p>
  </w:footnote>
  <w:footnote w:id="13">
    <w:p w:rsidR="007A2117" w:rsidRPr="000102DC" w:rsidRDefault="007A2117" w:rsidP="00460C86">
      <w:pPr>
        <w:pStyle w:val="a9"/>
        <w:ind w:firstLine="0"/>
        <w:rPr>
          <w:rFonts w:ascii="Times New Roman" w:hAnsi="Times New Roman" w:cs="Times New Roman"/>
        </w:rPr>
      </w:pPr>
      <w:r w:rsidRPr="000102DC">
        <w:rPr>
          <w:rStyle w:val="ab"/>
          <w:rFonts w:ascii="Times New Roman" w:hAnsi="Times New Roman" w:cs="Times New Roman"/>
        </w:rPr>
        <w:footnoteRef/>
      </w:r>
      <w:r>
        <w:rPr>
          <w:rFonts w:ascii="Times New Roman" w:hAnsi="Times New Roman" w:cs="Times New Roman"/>
        </w:rPr>
        <w:t xml:space="preserve"> Стилистика</w:t>
      </w:r>
      <w:r w:rsidRPr="000102DC">
        <w:rPr>
          <w:rFonts w:ascii="Times New Roman" w:hAnsi="Times New Roman" w:cs="Times New Roman"/>
        </w:rPr>
        <w:t xml:space="preserve"> учащихся сохранена.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72099"/>
      <w:docPartObj>
        <w:docPartGallery w:val="Page Numbers (Top of Page)"/>
        <w:docPartUnique/>
      </w:docPartObj>
    </w:sdtPr>
    <w:sdtContent>
      <w:p w:rsidR="007A2117" w:rsidRDefault="007A2117">
        <w:pPr>
          <w:pStyle w:val="af0"/>
          <w:jc w:val="right"/>
        </w:pPr>
        <w:r>
          <w:ptab w:relativeTo="margin" w:alignment="center" w:leader="none"/>
        </w:r>
        <w:fldSimple w:instr=" PAGE   \* MERGEFORMAT ">
          <w:r w:rsidR="00F53A0D">
            <w:rPr>
              <w:noProof/>
            </w:rPr>
            <w:t>34</w:t>
          </w:r>
        </w:fldSimple>
      </w:p>
    </w:sdtContent>
  </w:sdt>
  <w:p w:rsidR="007A2117" w:rsidRDefault="007A2117">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8270E"/>
    <w:multiLevelType w:val="hybridMultilevel"/>
    <w:tmpl w:val="0C4E82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DD6F8D"/>
    <w:multiLevelType w:val="hybridMultilevel"/>
    <w:tmpl w:val="A8C28C1A"/>
    <w:lvl w:ilvl="0" w:tplc="04190001">
      <w:start w:val="1"/>
      <w:numFmt w:val="bullet"/>
      <w:lvlText w:val=""/>
      <w:lvlJc w:val="left"/>
      <w:pPr>
        <w:ind w:left="1080" w:hanging="360"/>
      </w:pPr>
      <w:rPr>
        <w:rFonts w:ascii="Symbol" w:hAnsi="Symbol" w:cs="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cs="Wingdings" w:hint="default"/>
      </w:rPr>
    </w:lvl>
    <w:lvl w:ilvl="3" w:tplc="04190001" w:tentative="1">
      <w:start w:val="1"/>
      <w:numFmt w:val="bullet"/>
      <w:lvlText w:val=""/>
      <w:lvlJc w:val="left"/>
      <w:pPr>
        <w:ind w:left="3240" w:hanging="360"/>
      </w:pPr>
      <w:rPr>
        <w:rFonts w:ascii="Symbol" w:hAnsi="Symbol" w:cs="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cs="Wingdings" w:hint="default"/>
      </w:rPr>
    </w:lvl>
    <w:lvl w:ilvl="6" w:tplc="04190001" w:tentative="1">
      <w:start w:val="1"/>
      <w:numFmt w:val="bullet"/>
      <w:lvlText w:val=""/>
      <w:lvlJc w:val="left"/>
      <w:pPr>
        <w:ind w:left="5400" w:hanging="360"/>
      </w:pPr>
      <w:rPr>
        <w:rFonts w:ascii="Symbol" w:hAnsi="Symbol" w:cs="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cs="Wingdings" w:hint="default"/>
      </w:rPr>
    </w:lvl>
  </w:abstractNum>
  <w:abstractNum w:abstractNumId="2">
    <w:nsid w:val="1E7936D0"/>
    <w:multiLevelType w:val="hybridMultilevel"/>
    <w:tmpl w:val="BCF49778"/>
    <w:lvl w:ilvl="0" w:tplc="9232F1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EB66D04"/>
    <w:multiLevelType w:val="hybridMultilevel"/>
    <w:tmpl w:val="288E57F8"/>
    <w:lvl w:ilvl="0" w:tplc="04190001">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4">
    <w:nsid w:val="2434114E"/>
    <w:multiLevelType w:val="hybridMultilevel"/>
    <w:tmpl w:val="F40888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E62BEA"/>
    <w:multiLevelType w:val="hybridMultilevel"/>
    <w:tmpl w:val="DAE406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BE4637"/>
    <w:multiLevelType w:val="hybridMultilevel"/>
    <w:tmpl w:val="F940BE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5354DE9"/>
    <w:multiLevelType w:val="hybridMultilevel"/>
    <w:tmpl w:val="4052E9E2"/>
    <w:lvl w:ilvl="0" w:tplc="04190001">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8">
    <w:nsid w:val="53B93209"/>
    <w:multiLevelType w:val="hybridMultilevel"/>
    <w:tmpl w:val="1D64FF5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8D5884"/>
    <w:multiLevelType w:val="hybridMultilevel"/>
    <w:tmpl w:val="F1BE9A3E"/>
    <w:lvl w:ilvl="0" w:tplc="0419000D">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0">
    <w:nsid w:val="5D01377E"/>
    <w:multiLevelType w:val="hybridMultilevel"/>
    <w:tmpl w:val="2DD82A5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06E1715"/>
    <w:multiLevelType w:val="hybridMultilevel"/>
    <w:tmpl w:val="A964E654"/>
    <w:lvl w:ilvl="0" w:tplc="233C1DC6">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41413D4"/>
    <w:multiLevelType w:val="hybridMultilevel"/>
    <w:tmpl w:val="A684915C"/>
    <w:lvl w:ilvl="0" w:tplc="0419000D">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3">
    <w:nsid w:val="658C655C"/>
    <w:multiLevelType w:val="hybridMultilevel"/>
    <w:tmpl w:val="0504C720"/>
    <w:lvl w:ilvl="0" w:tplc="04190001">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14">
    <w:nsid w:val="6B04469B"/>
    <w:multiLevelType w:val="hybridMultilevel"/>
    <w:tmpl w:val="F7CC0776"/>
    <w:lvl w:ilvl="0" w:tplc="0419000D">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5">
    <w:nsid w:val="775676B6"/>
    <w:multiLevelType w:val="hybridMultilevel"/>
    <w:tmpl w:val="D8E8DAAE"/>
    <w:lvl w:ilvl="0" w:tplc="D12AEC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778F6B4A"/>
    <w:multiLevelType w:val="hybridMultilevel"/>
    <w:tmpl w:val="C94615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A987BAF"/>
    <w:multiLevelType w:val="hybridMultilevel"/>
    <w:tmpl w:val="645476C2"/>
    <w:lvl w:ilvl="0" w:tplc="8E28182A">
      <w:start w:val="3"/>
      <w:numFmt w:val="bullet"/>
      <w:lvlText w:val="-"/>
      <w:lvlJc w:val="left"/>
      <w:pPr>
        <w:ind w:left="1428" w:hanging="360"/>
      </w:pPr>
      <w:rPr>
        <w:rFonts w:ascii="Calibri" w:eastAsia="Calibri" w:hAnsi="Calibri"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7B9428BE"/>
    <w:multiLevelType w:val="hybridMultilevel"/>
    <w:tmpl w:val="88FCB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C080D94"/>
    <w:multiLevelType w:val="hybridMultilevel"/>
    <w:tmpl w:val="6ADA8C44"/>
    <w:lvl w:ilvl="0" w:tplc="9D66D172">
      <w:start w:val="1"/>
      <w:numFmt w:val="decimal"/>
      <w:lvlText w:val="%1."/>
      <w:lvlJc w:val="left"/>
      <w:pPr>
        <w:ind w:left="786"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0"/>
  </w:num>
  <w:num w:numId="3">
    <w:abstractNumId w:val="4"/>
  </w:num>
  <w:num w:numId="4">
    <w:abstractNumId w:val="18"/>
  </w:num>
  <w:num w:numId="5">
    <w:abstractNumId w:val="3"/>
  </w:num>
  <w:num w:numId="6">
    <w:abstractNumId w:val="7"/>
  </w:num>
  <w:num w:numId="7">
    <w:abstractNumId w:val="5"/>
  </w:num>
  <w:num w:numId="8">
    <w:abstractNumId w:val="16"/>
  </w:num>
  <w:num w:numId="9">
    <w:abstractNumId w:val="1"/>
  </w:num>
  <w:num w:numId="10">
    <w:abstractNumId w:val="8"/>
  </w:num>
  <w:num w:numId="11">
    <w:abstractNumId w:val="11"/>
  </w:num>
  <w:num w:numId="12">
    <w:abstractNumId w:val="10"/>
  </w:num>
  <w:num w:numId="13">
    <w:abstractNumId w:val="9"/>
  </w:num>
  <w:num w:numId="14">
    <w:abstractNumId w:val="14"/>
  </w:num>
  <w:num w:numId="15">
    <w:abstractNumId w:val="12"/>
  </w:num>
  <w:num w:numId="16">
    <w:abstractNumId w:val="15"/>
  </w:num>
  <w:num w:numId="17">
    <w:abstractNumId w:val="19"/>
  </w:num>
  <w:num w:numId="18">
    <w:abstractNumId w:val="6"/>
  </w:num>
  <w:num w:numId="19">
    <w:abstractNumId w:val="2"/>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rawingGridHorizontalSpacing w:val="110"/>
  <w:displayHorizontalDrawingGridEvery w:val="2"/>
  <w:characterSpacingControl w:val="doNotCompress"/>
  <w:doNotValidateAgainstSchema/>
  <w:doNotDemarcateInvalidXml/>
  <w:hdrShapeDefaults>
    <o:shapedefaults v:ext="edit" spidmax="19458"/>
  </w:hdrShapeDefaults>
  <w:footnotePr>
    <w:numRestart w:val="eachPage"/>
    <w:footnote w:id="-1"/>
    <w:footnote w:id="0"/>
  </w:footnotePr>
  <w:endnotePr>
    <w:endnote w:id="-1"/>
    <w:endnote w:id="0"/>
  </w:endnotePr>
  <w:compat/>
  <w:rsids>
    <w:rsidRoot w:val="003444CD"/>
    <w:rsid w:val="000010D1"/>
    <w:rsid w:val="000050EE"/>
    <w:rsid w:val="00007F80"/>
    <w:rsid w:val="000102DC"/>
    <w:rsid w:val="00015E7A"/>
    <w:rsid w:val="000172B0"/>
    <w:rsid w:val="00035362"/>
    <w:rsid w:val="0004229A"/>
    <w:rsid w:val="00045E0C"/>
    <w:rsid w:val="00070425"/>
    <w:rsid w:val="000733BB"/>
    <w:rsid w:val="00076C9C"/>
    <w:rsid w:val="00092F46"/>
    <w:rsid w:val="000A37F1"/>
    <w:rsid w:val="000B494B"/>
    <w:rsid w:val="000B58BB"/>
    <w:rsid w:val="000C4555"/>
    <w:rsid w:val="000C7CAE"/>
    <w:rsid w:val="000D57FE"/>
    <w:rsid w:val="000E2588"/>
    <w:rsid w:val="000E472E"/>
    <w:rsid w:val="00106D3D"/>
    <w:rsid w:val="00125A2C"/>
    <w:rsid w:val="001300F1"/>
    <w:rsid w:val="00137689"/>
    <w:rsid w:val="001463BD"/>
    <w:rsid w:val="0015291D"/>
    <w:rsid w:val="00155C11"/>
    <w:rsid w:val="0016411C"/>
    <w:rsid w:val="00173BEE"/>
    <w:rsid w:val="00175D94"/>
    <w:rsid w:val="0017786E"/>
    <w:rsid w:val="001810DE"/>
    <w:rsid w:val="0019160D"/>
    <w:rsid w:val="001D2E65"/>
    <w:rsid w:val="001D6CB7"/>
    <w:rsid w:val="001E0AFA"/>
    <w:rsid w:val="001F039F"/>
    <w:rsid w:val="001F21A3"/>
    <w:rsid w:val="001F60CB"/>
    <w:rsid w:val="00200A92"/>
    <w:rsid w:val="00205596"/>
    <w:rsid w:val="0021441E"/>
    <w:rsid w:val="002146B9"/>
    <w:rsid w:val="00215325"/>
    <w:rsid w:val="00241A86"/>
    <w:rsid w:val="00252978"/>
    <w:rsid w:val="00252E4B"/>
    <w:rsid w:val="00255D05"/>
    <w:rsid w:val="00260145"/>
    <w:rsid w:val="00267C19"/>
    <w:rsid w:val="00285D4D"/>
    <w:rsid w:val="002877AC"/>
    <w:rsid w:val="00290476"/>
    <w:rsid w:val="00296576"/>
    <w:rsid w:val="002B5DD7"/>
    <w:rsid w:val="002D5CCD"/>
    <w:rsid w:val="002E4F14"/>
    <w:rsid w:val="002F628B"/>
    <w:rsid w:val="00300630"/>
    <w:rsid w:val="003030B1"/>
    <w:rsid w:val="00303443"/>
    <w:rsid w:val="00306697"/>
    <w:rsid w:val="00332C3E"/>
    <w:rsid w:val="00332F0E"/>
    <w:rsid w:val="003444CD"/>
    <w:rsid w:val="00345257"/>
    <w:rsid w:val="00352086"/>
    <w:rsid w:val="003530C2"/>
    <w:rsid w:val="00354716"/>
    <w:rsid w:val="00357771"/>
    <w:rsid w:val="00357F2A"/>
    <w:rsid w:val="00362748"/>
    <w:rsid w:val="0036371B"/>
    <w:rsid w:val="003711B3"/>
    <w:rsid w:val="00377E99"/>
    <w:rsid w:val="00393EEA"/>
    <w:rsid w:val="003D131F"/>
    <w:rsid w:val="003D4CFD"/>
    <w:rsid w:val="003E2558"/>
    <w:rsid w:val="003F27E2"/>
    <w:rsid w:val="003F4D70"/>
    <w:rsid w:val="00410A5E"/>
    <w:rsid w:val="00437BF8"/>
    <w:rsid w:val="004442C5"/>
    <w:rsid w:val="004564F6"/>
    <w:rsid w:val="00460C86"/>
    <w:rsid w:val="004613BE"/>
    <w:rsid w:val="004622FE"/>
    <w:rsid w:val="00463C79"/>
    <w:rsid w:val="004701A9"/>
    <w:rsid w:val="00470A14"/>
    <w:rsid w:val="00490D5D"/>
    <w:rsid w:val="004943AD"/>
    <w:rsid w:val="004977EA"/>
    <w:rsid w:val="004B0041"/>
    <w:rsid w:val="004B0580"/>
    <w:rsid w:val="004B5863"/>
    <w:rsid w:val="004D0D5A"/>
    <w:rsid w:val="004D10C8"/>
    <w:rsid w:val="004F6A35"/>
    <w:rsid w:val="00501633"/>
    <w:rsid w:val="00503A9E"/>
    <w:rsid w:val="005160DF"/>
    <w:rsid w:val="00530883"/>
    <w:rsid w:val="00534DA4"/>
    <w:rsid w:val="005366A2"/>
    <w:rsid w:val="00541BDB"/>
    <w:rsid w:val="00544830"/>
    <w:rsid w:val="00554160"/>
    <w:rsid w:val="005628AD"/>
    <w:rsid w:val="00580FA8"/>
    <w:rsid w:val="005822A4"/>
    <w:rsid w:val="00596D07"/>
    <w:rsid w:val="005975CE"/>
    <w:rsid w:val="005A2CCA"/>
    <w:rsid w:val="005B6058"/>
    <w:rsid w:val="005C0D85"/>
    <w:rsid w:val="005C7CFD"/>
    <w:rsid w:val="005D3C8C"/>
    <w:rsid w:val="005D4A51"/>
    <w:rsid w:val="005D6D19"/>
    <w:rsid w:val="00604CAF"/>
    <w:rsid w:val="0061371D"/>
    <w:rsid w:val="00621ECF"/>
    <w:rsid w:val="0062305E"/>
    <w:rsid w:val="00625B8B"/>
    <w:rsid w:val="0063444C"/>
    <w:rsid w:val="0064027B"/>
    <w:rsid w:val="00643899"/>
    <w:rsid w:val="00647707"/>
    <w:rsid w:val="0067163D"/>
    <w:rsid w:val="0068106E"/>
    <w:rsid w:val="00687A48"/>
    <w:rsid w:val="006903BB"/>
    <w:rsid w:val="006908A3"/>
    <w:rsid w:val="00690E7F"/>
    <w:rsid w:val="00692B3D"/>
    <w:rsid w:val="006A6628"/>
    <w:rsid w:val="006B3D1B"/>
    <w:rsid w:val="006C0FC1"/>
    <w:rsid w:val="006C3907"/>
    <w:rsid w:val="006E6CBE"/>
    <w:rsid w:val="006E75FD"/>
    <w:rsid w:val="006F40CD"/>
    <w:rsid w:val="00702D7C"/>
    <w:rsid w:val="00716986"/>
    <w:rsid w:val="007170C4"/>
    <w:rsid w:val="0073223B"/>
    <w:rsid w:val="007401FD"/>
    <w:rsid w:val="007505D3"/>
    <w:rsid w:val="00750978"/>
    <w:rsid w:val="00777DEC"/>
    <w:rsid w:val="00792F31"/>
    <w:rsid w:val="007943F6"/>
    <w:rsid w:val="007A2117"/>
    <w:rsid w:val="007A7A05"/>
    <w:rsid w:val="007D5795"/>
    <w:rsid w:val="007E1074"/>
    <w:rsid w:val="007E1247"/>
    <w:rsid w:val="008056C7"/>
    <w:rsid w:val="00816CBC"/>
    <w:rsid w:val="00822781"/>
    <w:rsid w:val="00835203"/>
    <w:rsid w:val="00841B62"/>
    <w:rsid w:val="0085325F"/>
    <w:rsid w:val="008610B3"/>
    <w:rsid w:val="0087172D"/>
    <w:rsid w:val="00892F4D"/>
    <w:rsid w:val="008A50A1"/>
    <w:rsid w:val="008B0C2A"/>
    <w:rsid w:val="008B3E01"/>
    <w:rsid w:val="008C6E38"/>
    <w:rsid w:val="00901B1F"/>
    <w:rsid w:val="009148CA"/>
    <w:rsid w:val="009519A6"/>
    <w:rsid w:val="00953D3E"/>
    <w:rsid w:val="00956039"/>
    <w:rsid w:val="00971C87"/>
    <w:rsid w:val="009807C0"/>
    <w:rsid w:val="009901C2"/>
    <w:rsid w:val="0099372D"/>
    <w:rsid w:val="0099376B"/>
    <w:rsid w:val="009B6D90"/>
    <w:rsid w:val="009C1350"/>
    <w:rsid w:val="009C4598"/>
    <w:rsid w:val="009C5AC2"/>
    <w:rsid w:val="009D424B"/>
    <w:rsid w:val="009E0D61"/>
    <w:rsid w:val="009E4D76"/>
    <w:rsid w:val="00A00B7A"/>
    <w:rsid w:val="00A00D7B"/>
    <w:rsid w:val="00A1289C"/>
    <w:rsid w:val="00A12BE5"/>
    <w:rsid w:val="00A170C6"/>
    <w:rsid w:val="00A21248"/>
    <w:rsid w:val="00A225BE"/>
    <w:rsid w:val="00A25874"/>
    <w:rsid w:val="00A25DE6"/>
    <w:rsid w:val="00A27928"/>
    <w:rsid w:val="00A33CBC"/>
    <w:rsid w:val="00A4668E"/>
    <w:rsid w:val="00A46797"/>
    <w:rsid w:val="00A72D72"/>
    <w:rsid w:val="00AA00EA"/>
    <w:rsid w:val="00AA40B6"/>
    <w:rsid w:val="00AB5E3E"/>
    <w:rsid w:val="00AD12FD"/>
    <w:rsid w:val="00AD3ADC"/>
    <w:rsid w:val="00AE237D"/>
    <w:rsid w:val="00AE23A8"/>
    <w:rsid w:val="00AE324A"/>
    <w:rsid w:val="00B2170B"/>
    <w:rsid w:val="00B22174"/>
    <w:rsid w:val="00B25A33"/>
    <w:rsid w:val="00B26A4B"/>
    <w:rsid w:val="00B36EBE"/>
    <w:rsid w:val="00B46A50"/>
    <w:rsid w:val="00B67E4D"/>
    <w:rsid w:val="00B73CAF"/>
    <w:rsid w:val="00B76542"/>
    <w:rsid w:val="00B76BEB"/>
    <w:rsid w:val="00BA6DC1"/>
    <w:rsid w:val="00BB705D"/>
    <w:rsid w:val="00BC123D"/>
    <w:rsid w:val="00BC5DFC"/>
    <w:rsid w:val="00BC5F46"/>
    <w:rsid w:val="00BE19F8"/>
    <w:rsid w:val="00BF0E7A"/>
    <w:rsid w:val="00C01A5A"/>
    <w:rsid w:val="00C01B33"/>
    <w:rsid w:val="00C03B23"/>
    <w:rsid w:val="00C046B6"/>
    <w:rsid w:val="00C04AE4"/>
    <w:rsid w:val="00C0778F"/>
    <w:rsid w:val="00C172DB"/>
    <w:rsid w:val="00C306FC"/>
    <w:rsid w:val="00C3252C"/>
    <w:rsid w:val="00C554DB"/>
    <w:rsid w:val="00C571AB"/>
    <w:rsid w:val="00C657EE"/>
    <w:rsid w:val="00C8040E"/>
    <w:rsid w:val="00CA018E"/>
    <w:rsid w:val="00CB4F74"/>
    <w:rsid w:val="00CD2501"/>
    <w:rsid w:val="00CE523A"/>
    <w:rsid w:val="00CF7AA7"/>
    <w:rsid w:val="00D415DB"/>
    <w:rsid w:val="00D454EA"/>
    <w:rsid w:val="00D60716"/>
    <w:rsid w:val="00D66642"/>
    <w:rsid w:val="00D8174E"/>
    <w:rsid w:val="00DA277F"/>
    <w:rsid w:val="00DB6D31"/>
    <w:rsid w:val="00DC0260"/>
    <w:rsid w:val="00DC12D6"/>
    <w:rsid w:val="00DC750B"/>
    <w:rsid w:val="00DD1CF0"/>
    <w:rsid w:val="00DD7F23"/>
    <w:rsid w:val="00DE4E5E"/>
    <w:rsid w:val="00DF32B1"/>
    <w:rsid w:val="00DF4FB8"/>
    <w:rsid w:val="00E00E24"/>
    <w:rsid w:val="00E10901"/>
    <w:rsid w:val="00E270E2"/>
    <w:rsid w:val="00E30222"/>
    <w:rsid w:val="00E43F9C"/>
    <w:rsid w:val="00E55AD1"/>
    <w:rsid w:val="00E56A2F"/>
    <w:rsid w:val="00E613A8"/>
    <w:rsid w:val="00E67D16"/>
    <w:rsid w:val="00E67FFB"/>
    <w:rsid w:val="00E74964"/>
    <w:rsid w:val="00E74F20"/>
    <w:rsid w:val="00E76A7B"/>
    <w:rsid w:val="00EB05B8"/>
    <w:rsid w:val="00EB44A4"/>
    <w:rsid w:val="00EB50F8"/>
    <w:rsid w:val="00EB793C"/>
    <w:rsid w:val="00EC403D"/>
    <w:rsid w:val="00ED6314"/>
    <w:rsid w:val="00EF077D"/>
    <w:rsid w:val="00F01959"/>
    <w:rsid w:val="00F04CBA"/>
    <w:rsid w:val="00F064EF"/>
    <w:rsid w:val="00F06B6C"/>
    <w:rsid w:val="00F13785"/>
    <w:rsid w:val="00F27C5F"/>
    <w:rsid w:val="00F35798"/>
    <w:rsid w:val="00F3744A"/>
    <w:rsid w:val="00F50F9F"/>
    <w:rsid w:val="00F53A0D"/>
    <w:rsid w:val="00F53A2B"/>
    <w:rsid w:val="00F549F7"/>
    <w:rsid w:val="00F67CCC"/>
    <w:rsid w:val="00F804AE"/>
    <w:rsid w:val="00F80C3E"/>
    <w:rsid w:val="00F83ED8"/>
    <w:rsid w:val="00F910EA"/>
    <w:rsid w:val="00F968EE"/>
    <w:rsid w:val="00FB069D"/>
    <w:rsid w:val="00FC4921"/>
    <w:rsid w:val="00FF24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rules v:ext="edit">
        <o:r id="V:Rule9" type="connector" idref="#_x0000_s1038"/>
        <o:r id="V:Rule10" type="connector" idref="#_x0000_s1036"/>
        <o:r id="V:Rule11" type="connector" idref="#_x0000_s1042"/>
        <o:r id="V:Rule12" type="connector" idref="#_x0000_s1043"/>
        <o:r id="V:Rule13" type="connector" idref="#_x0000_s1044"/>
        <o:r id="V:Rule14" type="connector" idref="#_x0000_s1035"/>
        <o:r id="V:Rule15" type="connector" idref="#_x0000_s1039"/>
        <o:r id="V:Rule16"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4AE"/>
    <w:pPr>
      <w:ind w:firstLine="1418"/>
      <w:jc w:val="both"/>
    </w:pPr>
    <w:rPr>
      <w:rFonts w:cs="Calibri"/>
      <w:lang w:eastAsia="en-US"/>
    </w:rPr>
  </w:style>
  <w:style w:type="paragraph" w:styleId="2">
    <w:name w:val="heading 2"/>
    <w:basedOn w:val="a"/>
    <w:link w:val="20"/>
    <w:uiPriority w:val="9"/>
    <w:qFormat/>
    <w:rsid w:val="001F039F"/>
    <w:pPr>
      <w:spacing w:before="100" w:beforeAutospacing="1" w:after="100" w:afterAutospacing="1"/>
      <w:ind w:firstLine="0"/>
      <w:jc w:val="left"/>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43899"/>
    <w:rPr>
      <w:rFonts w:ascii="Tahoma" w:hAnsi="Tahoma" w:cs="Tahoma"/>
      <w:sz w:val="16"/>
      <w:szCs w:val="16"/>
    </w:rPr>
  </w:style>
  <w:style w:type="character" w:customStyle="1" w:styleId="a4">
    <w:name w:val="Текст выноски Знак"/>
    <w:basedOn w:val="a0"/>
    <w:link w:val="a3"/>
    <w:uiPriority w:val="99"/>
    <w:semiHidden/>
    <w:rsid w:val="00643899"/>
    <w:rPr>
      <w:rFonts w:ascii="Tahoma" w:hAnsi="Tahoma" w:cs="Tahoma"/>
      <w:sz w:val="16"/>
      <w:szCs w:val="16"/>
    </w:rPr>
  </w:style>
  <w:style w:type="paragraph" w:styleId="a5">
    <w:name w:val="List Paragraph"/>
    <w:basedOn w:val="a"/>
    <w:uiPriority w:val="34"/>
    <w:qFormat/>
    <w:rsid w:val="00892F4D"/>
    <w:pPr>
      <w:ind w:left="720"/>
      <w:contextualSpacing/>
    </w:pPr>
  </w:style>
  <w:style w:type="table" w:styleId="a6">
    <w:name w:val="Table Grid"/>
    <w:basedOn w:val="a1"/>
    <w:uiPriority w:val="99"/>
    <w:rsid w:val="00892F4D"/>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ext">
    <w:name w:val="text"/>
    <w:basedOn w:val="a"/>
    <w:rsid w:val="007D5795"/>
    <w:pPr>
      <w:spacing w:before="100" w:beforeAutospacing="1" w:after="100" w:afterAutospacing="1"/>
      <w:ind w:firstLine="0"/>
      <w:jc w:val="left"/>
    </w:pPr>
    <w:rPr>
      <w:rFonts w:ascii="Times New Roman" w:eastAsia="Times New Roman" w:hAnsi="Times New Roman" w:cs="Times New Roman"/>
      <w:sz w:val="24"/>
      <w:szCs w:val="24"/>
      <w:lang w:eastAsia="ru-RU"/>
    </w:rPr>
  </w:style>
  <w:style w:type="character" w:styleId="a7">
    <w:name w:val="Emphasis"/>
    <w:basedOn w:val="a0"/>
    <w:uiPriority w:val="20"/>
    <w:qFormat/>
    <w:rsid w:val="007D5795"/>
    <w:rPr>
      <w:i/>
      <w:iCs/>
    </w:rPr>
  </w:style>
  <w:style w:type="character" w:styleId="a8">
    <w:name w:val="Strong"/>
    <w:basedOn w:val="a0"/>
    <w:uiPriority w:val="22"/>
    <w:qFormat/>
    <w:rsid w:val="007D5795"/>
    <w:rPr>
      <w:b/>
      <w:bCs/>
    </w:rPr>
  </w:style>
  <w:style w:type="character" w:customStyle="1" w:styleId="mark">
    <w:name w:val="mark"/>
    <w:basedOn w:val="a0"/>
    <w:rsid w:val="007D5795"/>
  </w:style>
  <w:style w:type="paragraph" w:styleId="a9">
    <w:name w:val="footnote text"/>
    <w:basedOn w:val="a"/>
    <w:link w:val="aa"/>
    <w:uiPriority w:val="99"/>
    <w:semiHidden/>
    <w:unhideWhenUsed/>
    <w:rsid w:val="00C172DB"/>
    <w:rPr>
      <w:sz w:val="20"/>
      <w:szCs w:val="20"/>
    </w:rPr>
  </w:style>
  <w:style w:type="character" w:customStyle="1" w:styleId="aa">
    <w:name w:val="Текст сноски Знак"/>
    <w:basedOn w:val="a0"/>
    <w:link w:val="a9"/>
    <w:uiPriority w:val="99"/>
    <w:semiHidden/>
    <w:rsid w:val="00C172DB"/>
    <w:rPr>
      <w:rFonts w:cs="Calibri"/>
      <w:sz w:val="20"/>
      <w:szCs w:val="20"/>
      <w:lang w:eastAsia="en-US"/>
    </w:rPr>
  </w:style>
  <w:style w:type="character" w:styleId="ab">
    <w:name w:val="footnote reference"/>
    <w:basedOn w:val="a0"/>
    <w:uiPriority w:val="99"/>
    <w:semiHidden/>
    <w:unhideWhenUsed/>
    <w:rsid w:val="00C172DB"/>
    <w:rPr>
      <w:vertAlign w:val="superscript"/>
    </w:rPr>
  </w:style>
  <w:style w:type="paragraph" w:styleId="ac">
    <w:name w:val="Body Text"/>
    <w:basedOn w:val="a"/>
    <w:link w:val="ad"/>
    <w:rsid w:val="00E00E24"/>
    <w:pPr>
      <w:spacing w:line="360" w:lineRule="auto"/>
      <w:ind w:firstLine="0"/>
    </w:pPr>
    <w:rPr>
      <w:rFonts w:ascii="Times New Roman" w:eastAsia="Times New Roman" w:hAnsi="Times New Roman" w:cs="Times New Roman"/>
      <w:sz w:val="28"/>
      <w:szCs w:val="24"/>
      <w:lang w:eastAsia="ru-RU"/>
    </w:rPr>
  </w:style>
  <w:style w:type="character" w:customStyle="1" w:styleId="ad">
    <w:name w:val="Основной текст Знак"/>
    <w:basedOn w:val="a0"/>
    <w:link w:val="ac"/>
    <w:rsid w:val="00E00E24"/>
    <w:rPr>
      <w:rFonts w:ascii="Times New Roman" w:eastAsia="Times New Roman" w:hAnsi="Times New Roman"/>
      <w:sz w:val="28"/>
      <w:szCs w:val="24"/>
    </w:rPr>
  </w:style>
  <w:style w:type="paragraph" w:styleId="ae">
    <w:name w:val="Normal (Web)"/>
    <w:basedOn w:val="a"/>
    <w:uiPriority w:val="99"/>
    <w:unhideWhenUsed/>
    <w:rsid w:val="00B46A50"/>
    <w:pPr>
      <w:ind w:firstLine="0"/>
      <w:jc w:val="left"/>
    </w:pPr>
    <w:rPr>
      <w:rFonts w:ascii="Times New Roman" w:eastAsia="Times New Roman" w:hAnsi="Times New Roman" w:cs="Times New Roman"/>
      <w:lang w:eastAsia="ru-RU"/>
    </w:rPr>
  </w:style>
  <w:style w:type="paragraph" w:customStyle="1" w:styleId="Style36">
    <w:name w:val="Style36"/>
    <w:basedOn w:val="a"/>
    <w:uiPriority w:val="99"/>
    <w:rsid w:val="00F04CBA"/>
    <w:pPr>
      <w:widowControl w:val="0"/>
      <w:autoSpaceDE w:val="0"/>
      <w:autoSpaceDN w:val="0"/>
      <w:adjustRightInd w:val="0"/>
      <w:spacing w:line="277" w:lineRule="exact"/>
      <w:ind w:firstLine="303"/>
    </w:pPr>
    <w:rPr>
      <w:rFonts w:ascii="Arial Narrow" w:eastAsiaTheme="minorEastAsia" w:hAnsi="Arial Narrow" w:cstheme="minorBidi"/>
      <w:sz w:val="24"/>
      <w:szCs w:val="24"/>
      <w:lang w:eastAsia="ru-RU"/>
    </w:rPr>
  </w:style>
  <w:style w:type="character" w:customStyle="1" w:styleId="FontStyle139">
    <w:name w:val="Font Style139"/>
    <w:basedOn w:val="a0"/>
    <w:uiPriority w:val="99"/>
    <w:rsid w:val="00F04CBA"/>
    <w:rPr>
      <w:rFonts w:ascii="Bookman Old Style" w:hAnsi="Bookman Old Style" w:cs="Bookman Old Style"/>
      <w:sz w:val="20"/>
      <w:szCs w:val="20"/>
    </w:rPr>
  </w:style>
  <w:style w:type="character" w:customStyle="1" w:styleId="FontStyle197">
    <w:name w:val="Font Style197"/>
    <w:basedOn w:val="a0"/>
    <w:uiPriority w:val="99"/>
    <w:rsid w:val="00F04CBA"/>
    <w:rPr>
      <w:rFonts w:ascii="Bookman Old Style" w:hAnsi="Bookman Old Style" w:cs="Bookman Old Style"/>
      <w:b/>
      <w:bCs/>
      <w:sz w:val="10"/>
      <w:szCs w:val="10"/>
    </w:rPr>
  </w:style>
  <w:style w:type="character" w:customStyle="1" w:styleId="FontStyle135">
    <w:name w:val="Font Style135"/>
    <w:basedOn w:val="a0"/>
    <w:uiPriority w:val="99"/>
    <w:rsid w:val="00175D94"/>
    <w:rPr>
      <w:rFonts w:ascii="Bookman Old Style" w:hAnsi="Bookman Old Style" w:cs="Bookman Old Style"/>
      <w:sz w:val="20"/>
      <w:szCs w:val="20"/>
    </w:rPr>
  </w:style>
  <w:style w:type="character" w:styleId="af">
    <w:name w:val="Hyperlink"/>
    <w:basedOn w:val="a0"/>
    <w:uiPriority w:val="99"/>
    <w:unhideWhenUsed/>
    <w:rsid w:val="004B0580"/>
    <w:rPr>
      <w:color w:val="0000FF" w:themeColor="hyperlink"/>
      <w:u w:val="single"/>
    </w:rPr>
  </w:style>
  <w:style w:type="character" w:customStyle="1" w:styleId="c1">
    <w:name w:val="c1"/>
    <w:basedOn w:val="a0"/>
    <w:rsid w:val="001F60CB"/>
  </w:style>
  <w:style w:type="character" w:customStyle="1" w:styleId="20">
    <w:name w:val="Заголовок 2 Знак"/>
    <w:basedOn w:val="a0"/>
    <w:link w:val="2"/>
    <w:uiPriority w:val="9"/>
    <w:rsid w:val="001F039F"/>
    <w:rPr>
      <w:rFonts w:ascii="Times New Roman" w:eastAsia="Times New Roman" w:hAnsi="Times New Roman"/>
      <w:b/>
      <w:bCs/>
      <w:sz w:val="36"/>
      <w:szCs w:val="36"/>
    </w:rPr>
  </w:style>
  <w:style w:type="paragraph" w:styleId="af0">
    <w:name w:val="header"/>
    <w:basedOn w:val="a"/>
    <w:link w:val="af1"/>
    <w:uiPriority w:val="99"/>
    <w:unhideWhenUsed/>
    <w:rsid w:val="00303443"/>
    <w:pPr>
      <w:tabs>
        <w:tab w:val="center" w:pos="4677"/>
        <w:tab w:val="right" w:pos="9355"/>
      </w:tabs>
    </w:pPr>
  </w:style>
  <w:style w:type="character" w:customStyle="1" w:styleId="af1">
    <w:name w:val="Верхний колонтитул Знак"/>
    <w:basedOn w:val="a0"/>
    <w:link w:val="af0"/>
    <w:uiPriority w:val="99"/>
    <w:rsid w:val="00303443"/>
    <w:rPr>
      <w:rFonts w:cs="Calibri"/>
      <w:lang w:eastAsia="en-US"/>
    </w:rPr>
  </w:style>
  <w:style w:type="paragraph" w:styleId="af2">
    <w:name w:val="footer"/>
    <w:basedOn w:val="a"/>
    <w:link w:val="af3"/>
    <w:uiPriority w:val="99"/>
    <w:semiHidden/>
    <w:unhideWhenUsed/>
    <w:rsid w:val="00303443"/>
    <w:pPr>
      <w:tabs>
        <w:tab w:val="center" w:pos="4677"/>
        <w:tab w:val="right" w:pos="9355"/>
      </w:tabs>
    </w:pPr>
  </w:style>
  <w:style w:type="character" w:customStyle="1" w:styleId="af3">
    <w:name w:val="Нижний колонтитул Знак"/>
    <w:basedOn w:val="a0"/>
    <w:link w:val="af2"/>
    <w:uiPriority w:val="99"/>
    <w:semiHidden/>
    <w:rsid w:val="00303443"/>
    <w:rPr>
      <w:rFonts w:cs="Calibri"/>
      <w:lang w:eastAsia="en-US"/>
    </w:rPr>
  </w:style>
  <w:style w:type="character" w:styleId="af4">
    <w:name w:val="page number"/>
    <w:basedOn w:val="a0"/>
    <w:uiPriority w:val="99"/>
    <w:unhideWhenUsed/>
    <w:rsid w:val="007A2117"/>
    <w:rPr>
      <w:rFonts w:eastAsiaTheme="minorEastAsia" w:cstheme="minorBidi"/>
      <w:bCs w:val="0"/>
      <w:iCs w:val="0"/>
      <w:szCs w:val="22"/>
      <w:lang w:val="ru-RU"/>
    </w:rPr>
  </w:style>
</w:styles>
</file>

<file path=word/webSettings.xml><?xml version="1.0" encoding="utf-8"?>
<w:webSettings xmlns:r="http://schemas.openxmlformats.org/officeDocument/2006/relationships" xmlns:w="http://schemas.openxmlformats.org/wordprocessingml/2006/main">
  <w:divs>
    <w:div w:id="263920262">
      <w:bodyDiv w:val="1"/>
      <w:marLeft w:val="0"/>
      <w:marRight w:val="0"/>
      <w:marTop w:val="0"/>
      <w:marBottom w:val="0"/>
      <w:divBdr>
        <w:top w:val="none" w:sz="0" w:space="0" w:color="auto"/>
        <w:left w:val="none" w:sz="0" w:space="0" w:color="auto"/>
        <w:bottom w:val="none" w:sz="0" w:space="0" w:color="auto"/>
        <w:right w:val="none" w:sz="0" w:space="0" w:color="auto"/>
      </w:divBdr>
    </w:div>
    <w:div w:id="327483401">
      <w:bodyDiv w:val="1"/>
      <w:marLeft w:val="0"/>
      <w:marRight w:val="0"/>
      <w:marTop w:val="0"/>
      <w:marBottom w:val="0"/>
      <w:divBdr>
        <w:top w:val="none" w:sz="0" w:space="0" w:color="auto"/>
        <w:left w:val="none" w:sz="0" w:space="0" w:color="auto"/>
        <w:bottom w:val="none" w:sz="0" w:space="0" w:color="auto"/>
        <w:right w:val="none" w:sz="0" w:space="0" w:color="auto"/>
      </w:divBdr>
    </w:div>
    <w:div w:id="395052605">
      <w:bodyDiv w:val="1"/>
      <w:marLeft w:val="0"/>
      <w:marRight w:val="0"/>
      <w:marTop w:val="0"/>
      <w:marBottom w:val="0"/>
      <w:divBdr>
        <w:top w:val="none" w:sz="0" w:space="0" w:color="auto"/>
        <w:left w:val="none" w:sz="0" w:space="0" w:color="auto"/>
        <w:bottom w:val="none" w:sz="0" w:space="0" w:color="auto"/>
        <w:right w:val="none" w:sz="0" w:space="0" w:color="auto"/>
      </w:divBdr>
      <w:divsChild>
        <w:div w:id="2046901136">
          <w:marLeft w:val="0"/>
          <w:marRight w:val="0"/>
          <w:marTop w:val="0"/>
          <w:marBottom w:val="0"/>
          <w:divBdr>
            <w:top w:val="none" w:sz="0" w:space="0" w:color="auto"/>
            <w:left w:val="none" w:sz="0" w:space="0" w:color="auto"/>
            <w:bottom w:val="none" w:sz="0" w:space="0" w:color="auto"/>
            <w:right w:val="none" w:sz="0" w:space="0" w:color="auto"/>
          </w:divBdr>
        </w:div>
        <w:div w:id="643773159">
          <w:marLeft w:val="0"/>
          <w:marRight w:val="0"/>
          <w:marTop w:val="0"/>
          <w:marBottom w:val="0"/>
          <w:divBdr>
            <w:top w:val="none" w:sz="0" w:space="0" w:color="auto"/>
            <w:left w:val="none" w:sz="0" w:space="0" w:color="auto"/>
            <w:bottom w:val="none" w:sz="0" w:space="0" w:color="auto"/>
            <w:right w:val="none" w:sz="0" w:space="0" w:color="auto"/>
          </w:divBdr>
        </w:div>
        <w:div w:id="1481656185">
          <w:marLeft w:val="0"/>
          <w:marRight w:val="0"/>
          <w:marTop w:val="0"/>
          <w:marBottom w:val="0"/>
          <w:divBdr>
            <w:top w:val="none" w:sz="0" w:space="0" w:color="auto"/>
            <w:left w:val="none" w:sz="0" w:space="0" w:color="auto"/>
            <w:bottom w:val="none" w:sz="0" w:space="0" w:color="auto"/>
            <w:right w:val="none" w:sz="0" w:space="0" w:color="auto"/>
          </w:divBdr>
        </w:div>
        <w:div w:id="383676775">
          <w:marLeft w:val="0"/>
          <w:marRight w:val="0"/>
          <w:marTop w:val="0"/>
          <w:marBottom w:val="0"/>
          <w:divBdr>
            <w:top w:val="none" w:sz="0" w:space="0" w:color="auto"/>
            <w:left w:val="none" w:sz="0" w:space="0" w:color="auto"/>
            <w:bottom w:val="none" w:sz="0" w:space="0" w:color="auto"/>
            <w:right w:val="none" w:sz="0" w:space="0" w:color="auto"/>
          </w:divBdr>
        </w:div>
        <w:div w:id="741370482">
          <w:marLeft w:val="0"/>
          <w:marRight w:val="0"/>
          <w:marTop w:val="0"/>
          <w:marBottom w:val="0"/>
          <w:divBdr>
            <w:top w:val="none" w:sz="0" w:space="0" w:color="auto"/>
            <w:left w:val="none" w:sz="0" w:space="0" w:color="auto"/>
            <w:bottom w:val="none" w:sz="0" w:space="0" w:color="auto"/>
            <w:right w:val="none" w:sz="0" w:space="0" w:color="auto"/>
          </w:divBdr>
        </w:div>
        <w:div w:id="1268927779">
          <w:marLeft w:val="0"/>
          <w:marRight w:val="0"/>
          <w:marTop w:val="0"/>
          <w:marBottom w:val="0"/>
          <w:divBdr>
            <w:top w:val="none" w:sz="0" w:space="0" w:color="auto"/>
            <w:left w:val="none" w:sz="0" w:space="0" w:color="auto"/>
            <w:bottom w:val="none" w:sz="0" w:space="0" w:color="auto"/>
            <w:right w:val="none" w:sz="0" w:space="0" w:color="auto"/>
          </w:divBdr>
        </w:div>
        <w:div w:id="1652324725">
          <w:marLeft w:val="0"/>
          <w:marRight w:val="0"/>
          <w:marTop w:val="0"/>
          <w:marBottom w:val="0"/>
          <w:divBdr>
            <w:top w:val="none" w:sz="0" w:space="0" w:color="auto"/>
            <w:left w:val="none" w:sz="0" w:space="0" w:color="auto"/>
            <w:bottom w:val="none" w:sz="0" w:space="0" w:color="auto"/>
            <w:right w:val="none" w:sz="0" w:space="0" w:color="auto"/>
          </w:divBdr>
        </w:div>
        <w:div w:id="541940227">
          <w:marLeft w:val="0"/>
          <w:marRight w:val="0"/>
          <w:marTop w:val="0"/>
          <w:marBottom w:val="0"/>
          <w:divBdr>
            <w:top w:val="none" w:sz="0" w:space="0" w:color="auto"/>
            <w:left w:val="none" w:sz="0" w:space="0" w:color="auto"/>
            <w:bottom w:val="none" w:sz="0" w:space="0" w:color="auto"/>
            <w:right w:val="none" w:sz="0" w:space="0" w:color="auto"/>
          </w:divBdr>
        </w:div>
        <w:div w:id="1008409100">
          <w:marLeft w:val="0"/>
          <w:marRight w:val="0"/>
          <w:marTop w:val="0"/>
          <w:marBottom w:val="0"/>
          <w:divBdr>
            <w:top w:val="none" w:sz="0" w:space="0" w:color="auto"/>
            <w:left w:val="none" w:sz="0" w:space="0" w:color="auto"/>
            <w:bottom w:val="none" w:sz="0" w:space="0" w:color="auto"/>
            <w:right w:val="none" w:sz="0" w:space="0" w:color="auto"/>
          </w:divBdr>
        </w:div>
        <w:div w:id="1131901945">
          <w:marLeft w:val="0"/>
          <w:marRight w:val="0"/>
          <w:marTop w:val="0"/>
          <w:marBottom w:val="0"/>
          <w:divBdr>
            <w:top w:val="none" w:sz="0" w:space="0" w:color="auto"/>
            <w:left w:val="none" w:sz="0" w:space="0" w:color="auto"/>
            <w:bottom w:val="none" w:sz="0" w:space="0" w:color="auto"/>
            <w:right w:val="none" w:sz="0" w:space="0" w:color="auto"/>
          </w:divBdr>
        </w:div>
        <w:div w:id="1245604697">
          <w:marLeft w:val="0"/>
          <w:marRight w:val="0"/>
          <w:marTop w:val="0"/>
          <w:marBottom w:val="0"/>
          <w:divBdr>
            <w:top w:val="none" w:sz="0" w:space="0" w:color="auto"/>
            <w:left w:val="none" w:sz="0" w:space="0" w:color="auto"/>
            <w:bottom w:val="none" w:sz="0" w:space="0" w:color="auto"/>
            <w:right w:val="none" w:sz="0" w:space="0" w:color="auto"/>
          </w:divBdr>
        </w:div>
        <w:div w:id="1336611779">
          <w:marLeft w:val="0"/>
          <w:marRight w:val="0"/>
          <w:marTop w:val="0"/>
          <w:marBottom w:val="0"/>
          <w:divBdr>
            <w:top w:val="none" w:sz="0" w:space="0" w:color="auto"/>
            <w:left w:val="none" w:sz="0" w:space="0" w:color="auto"/>
            <w:bottom w:val="none" w:sz="0" w:space="0" w:color="auto"/>
            <w:right w:val="none" w:sz="0" w:space="0" w:color="auto"/>
          </w:divBdr>
        </w:div>
        <w:div w:id="604731162">
          <w:marLeft w:val="0"/>
          <w:marRight w:val="0"/>
          <w:marTop w:val="0"/>
          <w:marBottom w:val="0"/>
          <w:divBdr>
            <w:top w:val="none" w:sz="0" w:space="0" w:color="auto"/>
            <w:left w:val="none" w:sz="0" w:space="0" w:color="auto"/>
            <w:bottom w:val="none" w:sz="0" w:space="0" w:color="auto"/>
            <w:right w:val="none" w:sz="0" w:space="0" w:color="auto"/>
          </w:divBdr>
        </w:div>
        <w:div w:id="1353603186">
          <w:marLeft w:val="0"/>
          <w:marRight w:val="0"/>
          <w:marTop w:val="0"/>
          <w:marBottom w:val="0"/>
          <w:divBdr>
            <w:top w:val="none" w:sz="0" w:space="0" w:color="auto"/>
            <w:left w:val="none" w:sz="0" w:space="0" w:color="auto"/>
            <w:bottom w:val="none" w:sz="0" w:space="0" w:color="auto"/>
            <w:right w:val="none" w:sz="0" w:space="0" w:color="auto"/>
          </w:divBdr>
        </w:div>
        <w:div w:id="831528252">
          <w:marLeft w:val="0"/>
          <w:marRight w:val="0"/>
          <w:marTop w:val="0"/>
          <w:marBottom w:val="0"/>
          <w:divBdr>
            <w:top w:val="none" w:sz="0" w:space="0" w:color="auto"/>
            <w:left w:val="none" w:sz="0" w:space="0" w:color="auto"/>
            <w:bottom w:val="none" w:sz="0" w:space="0" w:color="auto"/>
            <w:right w:val="none" w:sz="0" w:space="0" w:color="auto"/>
          </w:divBdr>
        </w:div>
        <w:div w:id="513760944">
          <w:marLeft w:val="0"/>
          <w:marRight w:val="0"/>
          <w:marTop w:val="0"/>
          <w:marBottom w:val="0"/>
          <w:divBdr>
            <w:top w:val="none" w:sz="0" w:space="0" w:color="auto"/>
            <w:left w:val="none" w:sz="0" w:space="0" w:color="auto"/>
            <w:bottom w:val="none" w:sz="0" w:space="0" w:color="auto"/>
            <w:right w:val="none" w:sz="0" w:space="0" w:color="auto"/>
          </w:divBdr>
        </w:div>
        <w:div w:id="692263597">
          <w:marLeft w:val="0"/>
          <w:marRight w:val="0"/>
          <w:marTop w:val="0"/>
          <w:marBottom w:val="0"/>
          <w:divBdr>
            <w:top w:val="none" w:sz="0" w:space="0" w:color="auto"/>
            <w:left w:val="none" w:sz="0" w:space="0" w:color="auto"/>
            <w:bottom w:val="none" w:sz="0" w:space="0" w:color="auto"/>
            <w:right w:val="none" w:sz="0" w:space="0" w:color="auto"/>
          </w:divBdr>
        </w:div>
        <w:div w:id="1624922290">
          <w:marLeft w:val="0"/>
          <w:marRight w:val="0"/>
          <w:marTop w:val="0"/>
          <w:marBottom w:val="0"/>
          <w:divBdr>
            <w:top w:val="none" w:sz="0" w:space="0" w:color="auto"/>
            <w:left w:val="none" w:sz="0" w:space="0" w:color="auto"/>
            <w:bottom w:val="none" w:sz="0" w:space="0" w:color="auto"/>
            <w:right w:val="none" w:sz="0" w:space="0" w:color="auto"/>
          </w:divBdr>
        </w:div>
        <w:div w:id="1262028278">
          <w:marLeft w:val="0"/>
          <w:marRight w:val="0"/>
          <w:marTop w:val="0"/>
          <w:marBottom w:val="0"/>
          <w:divBdr>
            <w:top w:val="none" w:sz="0" w:space="0" w:color="auto"/>
            <w:left w:val="none" w:sz="0" w:space="0" w:color="auto"/>
            <w:bottom w:val="none" w:sz="0" w:space="0" w:color="auto"/>
            <w:right w:val="none" w:sz="0" w:space="0" w:color="auto"/>
          </w:divBdr>
        </w:div>
        <w:div w:id="1207109803">
          <w:marLeft w:val="0"/>
          <w:marRight w:val="0"/>
          <w:marTop w:val="0"/>
          <w:marBottom w:val="0"/>
          <w:divBdr>
            <w:top w:val="none" w:sz="0" w:space="0" w:color="auto"/>
            <w:left w:val="none" w:sz="0" w:space="0" w:color="auto"/>
            <w:bottom w:val="none" w:sz="0" w:space="0" w:color="auto"/>
            <w:right w:val="none" w:sz="0" w:space="0" w:color="auto"/>
          </w:divBdr>
        </w:div>
        <w:div w:id="221530116">
          <w:marLeft w:val="0"/>
          <w:marRight w:val="0"/>
          <w:marTop w:val="0"/>
          <w:marBottom w:val="0"/>
          <w:divBdr>
            <w:top w:val="none" w:sz="0" w:space="0" w:color="auto"/>
            <w:left w:val="none" w:sz="0" w:space="0" w:color="auto"/>
            <w:bottom w:val="none" w:sz="0" w:space="0" w:color="auto"/>
            <w:right w:val="none" w:sz="0" w:space="0" w:color="auto"/>
          </w:divBdr>
        </w:div>
        <w:div w:id="1479570212">
          <w:marLeft w:val="0"/>
          <w:marRight w:val="0"/>
          <w:marTop w:val="0"/>
          <w:marBottom w:val="0"/>
          <w:divBdr>
            <w:top w:val="none" w:sz="0" w:space="0" w:color="auto"/>
            <w:left w:val="none" w:sz="0" w:space="0" w:color="auto"/>
            <w:bottom w:val="none" w:sz="0" w:space="0" w:color="auto"/>
            <w:right w:val="none" w:sz="0" w:space="0" w:color="auto"/>
          </w:divBdr>
        </w:div>
        <w:div w:id="1588266807">
          <w:marLeft w:val="0"/>
          <w:marRight w:val="0"/>
          <w:marTop w:val="0"/>
          <w:marBottom w:val="0"/>
          <w:divBdr>
            <w:top w:val="none" w:sz="0" w:space="0" w:color="auto"/>
            <w:left w:val="none" w:sz="0" w:space="0" w:color="auto"/>
            <w:bottom w:val="none" w:sz="0" w:space="0" w:color="auto"/>
            <w:right w:val="none" w:sz="0" w:space="0" w:color="auto"/>
          </w:divBdr>
        </w:div>
        <w:div w:id="1471706845">
          <w:marLeft w:val="0"/>
          <w:marRight w:val="0"/>
          <w:marTop w:val="0"/>
          <w:marBottom w:val="0"/>
          <w:divBdr>
            <w:top w:val="none" w:sz="0" w:space="0" w:color="auto"/>
            <w:left w:val="none" w:sz="0" w:space="0" w:color="auto"/>
            <w:bottom w:val="none" w:sz="0" w:space="0" w:color="auto"/>
            <w:right w:val="none" w:sz="0" w:space="0" w:color="auto"/>
          </w:divBdr>
        </w:div>
        <w:div w:id="395974391">
          <w:marLeft w:val="0"/>
          <w:marRight w:val="0"/>
          <w:marTop w:val="0"/>
          <w:marBottom w:val="0"/>
          <w:divBdr>
            <w:top w:val="none" w:sz="0" w:space="0" w:color="auto"/>
            <w:left w:val="none" w:sz="0" w:space="0" w:color="auto"/>
            <w:bottom w:val="none" w:sz="0" w:space="0" w:color="auto"/>
            <w:right w:val="none" w:sz="0" w:space="0" w:color="auto"/>
          </w:divBdr>
        </w:div>
        <w:div w:id="184750408">
          <w:marLeft w:val="0"/>
          <w:marRight w:val="0"/>
          <w:marTop w:val="0"/>
          <w:marBottom w:val="0"/>
          <w:divBdr>
            <w:top w:val="none" w:sz="0" w:space="0" w:color="auto"/>
            <w:left w:val="none" w:sz="0" w:space="0" w:color="auto"/>
            <w:bottom w:val="none" w:sz="0" w:space="0" w:color="auto"/>
            <w:right w:val="none" w:sz="0" w:space="0" w:color="auto"/>
          </w:divBdr>
        </w:div>
        <w:div w:id="50811243">
          <w:marLeft w:val="0"/>
          <w:marRight w:val="0"/>
          <w:marTop w:val="0"/>
          <w:marBottom w:val="0"/>
          <w:divBdr>
            <w:top w:val="none" w:sz="0" w:space="0" w:color="auto"/>
            <w:left w:val="none" w:sz="0" w:space="0" w:color="auto"/>
            <w:bottom w:val="none" w:sz="0" w:space="0" w:color="auto"/>
            <w:right w:val="none" w:sz="0" w:space="0" w:color="auto"/>
          </w:divBdr>
        </w:div>
        <w:div w:id="514733989">
          <w:marLeft w:val="0"/>
          <w:marRight w:val="0"/>
          <w:marTop w:val="0"/>
          <w:marBottom w:val="0"/>
          <w:divBdr>
            <w:top w:val="none" w:sz="0" w:space="0" w:color="auto"/>
            <w:left w:val="none" w:sz="0" w:space="0" w:color="auto"/>
            <w:bottom w:val="none" w:sz="0" w:space="0" w:color="auto"/>
            <w:right w:val="none" w:sz="0" w:space="0" w:color="auto"/>
          </w:divBdr>
        </w:div>
        <w:div w:id="1522428436">
          <w:marLeft w:val="0"/>
          <w:marRight w:val="0"/>
          <w:marTop w:val="0"/>
          <w:marBottom w:val="0"/>
          <w:divBdr>
            <w:top w:val="none" w:sz="0" w:space="0" w:color="auto"/>
            <w:left w:val="none" w:sz="0" w:space="0" w:color="auto"/>
            <w:bottom w:val="none" w:sz="0" w:space="0" w:color="auto"/>
            <w:right w:val="none" w:sz="0" w:space="0" w:color="auto"/>
          </w:divBdr>
        </w:div>
        <w:div w:id="509757807">
          <w:marLeft w:val="0"/>
          <w:marRight w:val="0"/>
          <w:marTop w:val="0"/>
          <w:marBottom w:val="0"/>
          <w:divBdr>
            <w:top w:val="none" w:sz="0" w:space="0" w:color="auto"/>
            <w:left w:val="none" w:sz="0" w:space="0" w:color="auto"/>
            <w:bottom w:val="none" w:sz="0" w:space="0" w:color="auto"/>
            <w:right w:val="none" w:sz="0" w:space="0" w:color="auto"/>
          </w:divBdr>
        </w:div>
        <w:div w:id="1239943216">
          <w:marLeft w:val="0"/>
          <w:marRight w:val="0"/>
          <w:marTop w:val="0"/>
          <w:marBottom w:val="0"/>
          <w:divBdr>
            <w:top w:val="none" w:sz="0" w:space="0" w:color="auto"/>
            <w:left w:val="none" w:sz="0" w:space="0" w:color="auto"/>
            <w:bottom w:val="none" w:sz="0" w:space="0" w:color="auto"/>
            <w:right w:val="none" w:sz="0" w:space="0" w:color="auto"/>
          </w:divBdr>
        </w:div>
        <w:div w:id="739450417">
          <w:marLeft w:val="0"/>
          <w:marRight w:val="0"/>
          <w:marTop w:val="0"/>
          <w:marBottom w:val="0"/>
          <w:divBdr>
            <w:top w:val="none" w:sz="0" w:space="0" w:color="auto"/>
            <w:left w:val="none" w:sz="0" w:space="0" w:color="auto"/>
            <w:bottom w:val="none" w:sz="0" w:space="0" w:color="auto"/>
            <w:right w:val="none" w:sz="0" w:space="0" w:color="auto"/>
          </w:divBdr>
        </w:div>
        <w:div w:id="1218122968">
          <w:marLeft w:val="0"/>
          <w:marRight w:val="0"/>
          <w:marTop w:val="0"/>
          <w:marBottom w:val="0"/>
          <w:divBdr>
            <w:top w:val="none" w:sz="0" w:space="0" w:color="auto"/>
            <w:left w:val="none" w:sz="0" w:space="0" w:color="auto"/>
            <w:bottom w:val="none" w:sz="0" w:space="0" w:color="auto"/>
            <w:right w:val="none" w:sz="0" w:space="0" w:color="auto"/>
          </w:divBdr>
        </w:div>
        <w:div w:id="1013335883">
          <w:marLeft w:val="0"/>
          <w:marRight w:val="0"/>
          <w:marTop w:val="0"/>
          <w:marBottom w:val="0"/>
          <w:divBdr>
            <w:top w:val="none" w:sz="0" w:space="0" w:color="auto"/>
            <w:left w:val="none" w:sz="0" w:space="0" w:color="auto"/>
            <w:bottom w:val="none" w:sz="0" w:space="0" w:color="auto"/>
            <w:right w:val="none" w:sz="0" w:space="0" w:color="auto"/>
          </w:divBdr>
        </w:div>
        <w:div w:id="386420870">
          <w:marLeft w:val="0"/>
          <w:marRight w:val="0"/>
          <w:marTop w:val="0"/>
          <w:marBottom w:val="0"/>
          <w:divBdr>
            <w:top w:val="none" w:sz="0" w:space="0" w:color="auto"/>
            <w:left w:val="none" w:sz="0" w:space="0" w:color="auto"/>
            <w:bottom w:val="none" w:sz="0" w:space="0" w:color="auto"/>
            <w:right w:val="none" w:sz="0" w:space="0" w:color="auto"/>
          </w:divBdr>
        </w:div>
        <w:div w:id="1042173473">
          <w:marLeft w:val="0"/>
          <w:marRight w:val="0"/>
          <w:marTop w:val="0"/>
          <w:marBottom w:val="0"/>
          <w:divBdr>
            <w:top w:val="none" w:sz="0" w:space="0" w:color="auto"/>
            <w:left w:val="none" w:sz="0" w:space="0" w:color="auto"/>
            <w:bottom w:val="none" w:sz="0" w:space="0" w:color="auto"/>
            <w:right w:val="none" w:sz="0" w:space="0" w:color="auto"/>
          </w:divBdr>
        </w:div>
        <w:div w:id="1417826544">
          <w:marLeft w:val="0"/>
          <w:marRight w:val="0"/>
          <w:marTop w:val="0"/>
          <w:marBottom w:val="0"/>
          <w:divBdr>
            <w:top w:val="none" w:sz="0" w:space="0" w:color="auto"/>
            <w:left w:val="none" w:sz="0" w:space="0" w:color="auto"/>
            <w:bottom w:val="none" w:sz="0" w:space="0" w:color="auto"/>
            <w:right w:val="none" w:sz="0" w:space="0" w:color="auto"/>
          </w:divBdr>
        </w:div>
        <w:div w:id="481892496">
          <w:marLeft w:val="0"/>
          <w:marRight w:val="0"/>
          <w:marTop w:val="0"/>
          <w:marBottom w:val="0"/>
          <w:divBdr>
            <w:top w:val="none" w:sz="0" w:space="0" w:color="auto"/>
            <w:left w:val="none" w:sz="0" w:space="0" w:color="auto"/>
            <w:bottom w:val="none" w:sz="0" w:space="0" w:color="auto"/>
            <w:right w:val="none" w:sz="0" w:space="0" w:color="auto"/>
          </w:divBdr>
        </w:div>
        <w:div w:id="1331788476">
          <w:marLeft w:val="0"/>
          <w:marRight w:val="0"/>
          <w:marTop w:val="0"/>
          <w:marBottom w:val="0"/>
          <w:divBdr>
            <w:top w:val="none" w:sz="0" w:space="0" w:color="auto"/>
            <w:left w:val="none" w:sz="0" w:space="0" w:color="auto"/>
            <w:bottom w:val="none" w:sz="0" w:space="0" w:color="auto"/>
            <w:right w:val="none" w:sz="0" w:space="0" w:color="auto"/>
          </w:divBdr>
        </w:div>
        <w:div w:id="508524469">
          <w:marLeft w:val="0"/>
          <w:marRight w:val="0"/>
          <w:marTop w:val="0"/>
          <w:marBottom w:val="0"/>
          <w:divBdr>
            <w:top w:val="none" w:sz="0" w:space="0" w:color="auto"/>
            <w:left w:val="none" w:sz="0" w:space="0" w:color="auto"/>
            <w:bottom w:val="none" w:sz="0" w:space="0" w:color="auto"/>
            <w:right w:val="none" w:sz="0" w:space="0" w:color="auto"/>
          </w:divBdr>
        </w:div>
        <w:div w:id="93670176">
          <w:marLeft w:val="0"/>
          <w:marRight w:val="0"/>
          <w:marTop w:val="0"/>
          <w:marBottom w:val="0"/>
          <w:divBdr>
            <w:top w:val="none" w:sz="0" w:space="0" w:color="auto"/>
            <w:left w:val="none" w:sz="0" w:space="0" w:color="auto"/>
            <w:bottom w:val="none" w:sz="0" w:space="0" w:color="auto"/>
            <w:right w:val="none" w:sz="0" w:space="0" w:color="auto"/>
          </w:divBdr>
        </w:div>
        <w:div w:id="761024957">
          <w:marLeft w:val="0"/>
          <w:marRight w:val="0"/>
          <w:marTop w:val="0"/>
          <w:marBottom w:val="0"/>
          <w:divBdr>
            <w:top w:val="none" w:sz="0" w:space="0" w:color="auto"/>
            <w:left w:val="none" w:sz="0" w:space="0" w:color="auto"/>
            <w:bottom w:val="none" w:sz="0" w:space="0" w:color="auto"/>
            <w:right w:val="none" w:sz="0" w:space="0" w:color="auto"/>
          </w:divBdr>
        </w:div>
        <w:div w:id="1388870323">
          <w:marLeft w:val="0"/>
          <w:marRight w:val="0"/>
          <w:marTop w:val="0"/>
          <w:marBottom w:val="0"/>
          <w:divBdr>
            <w:top w:val="none" w:sz="0" w:space="0" w:color="auto"/>
            <w:left w:val="none" w:sz="0" w:space="0" w:color="auto"/>
            <w:bottom w:val="none" w:sz="0" w:space="0" w:color="auto"/>
            <w:right w:val="none" w:sz="0" w:space="0" w:color="auto"/>
          </w:divBdr>
        </w:div>
        <w:div w:id="1688872785">
          <w:marLeft w:val="0"/>
          <w:marRight w:val="0"/>
          <w:marTop w:val="0"/>
          <w:marBottom w:val="0"/>
          <w:divBdr>
            <w:top w:val="none" w:sz="0" w:space="0" w:color="auto"/>
            <w:left w:val="none" w:sz="0" w:space="0" w:color="auto"/>
            <w:bottom w:val="none" w:sz="0" w:space="0" w:color="auto"/>
            <w:right w:val="none" w:sz="0" w:space="0" w:color="auto"/>
          </w:divBdr>
        </w:div>
        <w:div w:id="1611278130">
          <w:marLeft w:val="0"/>
          <w:marRight w:val="0"/>
          <w:marTop w:val="0"/>
          <w:marBottom w:val="0"/>
          <w:divBdr>
            <w:top w:val="none" w:sz="0" w:space="0" w:color="auto"/>
            <w:left w:val="none" w:sz="0" w:space="0" w:color="auto"/>
            <w:bottom w:val="none" w:sz="0" w:space="0" w:color="auto"/>
            <w:right w:val="none" w:sz="0" w:space="0" w:color="auto"/>
          </w:divBdr>
        </w:div>
        <w:div w:id="977102857">
          <w:marLeft w:val="0"/>
          <w:marRight w:val="0"/>
          <w:marTop w:val="0"/>
          <w:marBottom w:val="0"/>
          <w:divBdr>
            <w:top w:val="none" w:sz="0" w:space="0" w:color="auto"/>
            <w:left w:val="none" w:sz="0" w:space="0" w:color="auto"/>
            <w:bottom w:val="none" w:sz="0" w:space="0" w:color="auto"/>
            <w:right w:val="none" w:sz="0" w:space="0" w:color="auto"/>
          </w:divBdr>
        </w:div>
        <w:div w:id="1432167732">
          <w:marLeft w:val="0"/>
          <w:marRight w:val="0"/>
          <w:marTop w:val="0"/>
          <w:marBottom w:val="0"/>
          <w:divBdr>
            <w:top w:val="none" w:sz="0" w:space="0" w:color="auto"/>
            <w:left w:val="none" w:sz="0" w:space="0" w:color="auto"/>
            <w:bottom w:val="none" w:sz="0" w:space="0" w:color="auto"/>
            <w:right w:val="none" w:sz="0" w:space="0" w:color="auto"/>
          </w:divBdr>
        </w:div>
        <w:div w:id="1008748998">
          <w:marLeft w:val="0"/>
          <w:marRight w:val="0"/>
          <w:marTop w:val="0"/>
          <w:marBottom w:val="0"/>
          <w:divBdr>
            <w:top w:val="none" w:sz="0" w:space="0" w:color="auto"/>
            <w:left w:val="none" w:sz="0" w:space="0" w:color="auto"/>
            <w:bottom w:val="none" w:sz="0" w:space="0" w:color="auto"/>
            <w:right w:val="none" w:sz="0" w:space="0" w:color="auto"/>
          </w:divBdr>
        </w:div>
        <w:div w:id="1214543753">
          <w:marLeft w:val="0"/>
          <w:marRight w:val="0"/>
          <w:marTop w:val="0"/>
          <w:marBottom w:val="0"/>
          <w:divBdr>
            <w:top w:val="none" w:sz="0" w:space="0" w:color="auto"/>
            <w:left w:val="none" w:sz="0" w:space="0" w:color="auto"/>
            <w:bottom w:val="none" w:sz="0" w:space="0" w:color="auto"/>
            <w:right w:val="none" w:sz="0" w:space="0" w:color="auto"/>
          </w:divBdr>
        </w:div>
        <w:div w:id="1832061183">
          <w:marLeft w:val="0"/>
          <w:marRight w:val="0"/>
          <w:marTop w:val="0"/>
          <w:marBottom w:val="0"/>
          <w:divBdr>
            <w:top w:val="none" w:sz="0" w:space="0" w:color="auto"/>
            <w:left w:val="none" w:sz="0" w:space="0" w:color="auto"/>
            <w:bottom w:val="none" w:sz="0" w:space="0" w:color="auto"/>
            <w:right w:val="none" w:sz="0" w:space="0" w:color="auto"/>
          </w:divBdr>
        </w:div>
        <w:div w:id="1010254653">
          <w:marLeft w:val="0"/>
          <w:marRight w:val="0"/>
          <w:marTop w:val="0"/>
          <w:marBottom w:val="0"/>
          <w:divBdr>
            <w:top w:val="none" w:sz="0" w:space="0" w:color="auto"/>
            <w:left w:val="none" w:sz="0" w:space="0" w:color="auto"/>
            <w:bottom w:val="none" w:sz="0" w:space="0" w:color="auto"/>
            <w:right w:val="none" w:sz="0" w:space="0" w:color="auto"/>
          </w:divBdr>
        </w:div>
      </w:divsChild>
    </w:div>
    <w:div w:id="606274422">
      <w:bodyDiv w:val="1"/>
      <w:marLeft w:val="0"/>
      <w:marRight w:val="0"/>
      <w:marTop w:val="0"/>
      <w:marBottom w:val="0"/>
      <w:divBdr>
        <w:top w:val="none" w:sz="0" w:space="0" w:color="auto"/>
        <w:left w:val="none" w:sz="0" w:space="0" w:color="auto"/>
        <w:bottom w:val="none" w:sz="0" w:space="0" w:color="auto"/>
        <w:right w:val="none" w:sz="0" w:space="0" w:color="auto"/>
      </w:divBdr>
      <w:divsChild>
        <w:div w:id="1074284172">
          <w:marLeft w:val="0"/>
          <w:marRight w:val="0"/>
          <w:marTop w:val="0"/>
          <w:marBottom w:val="0"/>
          <w:divBdr>
            <w:top w:val="none" w:sz="0" w:space="0" w:color="auto"/>
            <w:left w:val="none" w:sz="0" w:space="0" w:color="auto"/>
            <w:bottom w:val="none" w:sz="0" w:space="0" w:color="auto"/>
            <w:right w:val="none" w:sz="0" w:space="0" w:color="auto"/>
          </w:divBdr>
        </w:div>
        <w:div w:id="358556188">
          <w:marLeft w:val="0"/>
          <w:marRight w:val="0"/>
          <w:marTop w:val="0"/>
          <w:marBottom w:val="0"/>
          <w:divBdr>
            <w:top w:val="none" w:sz="0" w:space="0" w:color="auto"/>
            <w:left w:val="none" w:sz="0" w:space="0" w:color="auto"/>
            <w:bottom w:val="none" w:sz="0" w:space="0" w:color="auto"/>
            <w:right w:val="none" w:sz="0" w:space="0" w:color="auto"/>
          </w:divBdr>
        </w:div>
      </w:divsChild>
    </w:div>
    <w:div w:id="626008749">
      <w:bodyDiv w:val="1"/>
      <w:marLeft w:val="0"/>
      <w:marRight w:val="0"/>
      <w:marTop w:val="0"/>
      <w:marBottom w:val="0"/>
      <w:divBdr>
        <w:top w:val="none" w:sz="0" w:space="0" w:color="auto"/>
        <w:left w:val="none" w:sz="0" w:space="0" w:color="auto"/>
        <w:bottom w:val="none" w:sz="0" w:space="0" w:color="auto"/>
        <w:right w:val="none" w:sz="0" w:space="0" w:color="auto"/>
      </w:divBdr>
      <w:divsChild>
        <w:div w:id="406655741">
          <w:marLeft w:val="0"/>
          <w:marRight w:val="0"/>
          <w:marTop w:val="0"/>
          <w:marBottom w:val="0"/>
          <w:divBdr>
            <w:top w:val="none" w:sz="0" w:space="0" w:color="auto"/>
            <w:left w:val="none" w:sz="0" w:space="0" w:color="auto"/>
            <w:bottom w:val="none" w:sz="0" w:space="0" w:color="auto"/>
            <w:right w:val="none" w:sz="0" w:space="0" w:color="auto"/>
          </w:divBdr>
        </w:div>
        <w:div w:id="1998924203">
          <w:marLeft w:val="0"/>
          <w:marRight w:val="0"/>
          <w:marTop w:val="0"/>
          <w:marBottom w:val="0"/>
          <w:divBdr>
            <w:top w:val="none" w:sz="0" w:space="0" w:color="auto"/>
            <w:left w:val="none" w:sz="0" w:space="0" w:color="auto"/>
            <w:bottom w:val="none" w:sz="0" w:space="0" w:color="auto"/>
            <w:right w:val="none" w:sz="0" w:space="0" w:color="auto"/>
          </w:divBdr>
        </w:div>
      </w:divsChild>
    </w:div>
    <w:div w:id="818227835">
      <w:bodyDiv w:val="1"/>
      <w:marLeft w:val="0"/>
      <w:marRight w:val="0"/>
      <w:marTop w:val="0"/>
      <w:marBottom w:val="0"/>
      <w:divBdr>
        <w:top w:val="none" w:sz="0" w:space="0" w:color="auto"/>
        <w:left w:val="none" w:sz="0" w:space="0" w:color="auto"/>
        <w:bottom w:val="none" w:sz="0" w:space="0" w:color="auto"/>
        <w:right w:val="none" w:sz="0" w:space="0" w:color="auto"/>
      </w:divBdr>
      <w:divsChild>
        <w:div w:id="1126462307">
          <w:marLeft w:val="0"/>
          <w:marRight w:val="0"/>
          <w:marTop w:val="0"/>
          <w:marBottom w:val="0"/>
          <w:divBdr>
            <w:top w:val="none" w:sz="0" w:space="0" w:color="auto"/>
            <w:left w:val="none" w:sz="0" w:space="0" w:color="auto"/>
            <w:bottom w:val="none" w:sz="0" w:space="0" w:color="auto"/>
            <w:right w:val="none" w:sz="0" w:space="0" w:color="auto"/>
          </w:divBdr>
        </w:div>
        <w:div w:id="1052313782">
          <w:marLeft w:val="0"/>
          <w:marRight w:val="0"/>
          <w:marTop w:val="0"/>
          <w:marBottom w:val="0"/>
          <w:divBdr>
            <w:top w:val="none" w:sz="0" w:space="0" w:color="auto"/>
            <w:left w:val="none" w:sz="0" w:space="0" w:color="auto"/>
            <w:bottom w:val="none" w:sz="0" w:space="0" w:color="auto"/>
            <w:right w:val="none" w:sz="0" w:space="0" w:color="auto"/>
          </w:divBdr>
        </w:div>
      </w:divsChild>
    </w:div>
    <w:div w:id="922030662">
      <w:bodyDiv w:val="1"/>
      <w:marLeft w:val="0"/>
      <w:marRight w:val="0"/>
      <w:marTop w:val="0"/>
      <w:marBottom w:val="0"/>
      <w:divBdr>
        <w:top w:val="none" w:sz="0" w:space="0" w:color="auto"/>
        <w:left w:val="none" w:sz="0" w:space="0" w:color="auto"/>
        <w:bottom w:val="none" w:sz="0" w:space="0" w:color="auto"/>
        <w:right w:val="none" w:sz="0" w:space="0" w:color="auto"/>
      </w:divBdr>
    </w:div>
    <w:div w:id="943347804">
      <w:bodyDiv w:val="1"/>
      <w:marLeft w:val="0"/>
      <w:marRight w:val="0"/>
      <w:marTop w:val="0"/>
      <w:marBottom w:val="0"/>
      <w:divBdr>
        <w:top w:val="none" w:sz="0" w:space="0" w:color="auto"/>
        <w:left w:val="none" w:sz="0" w:space="0" w:color="auto"/>
        <w:bottom w:val="none" w:sz="0" w:space="0" w:color="auto"/>
        <w:right w:val="none" w:sz="0" w:space="0" w:color="auto"/>
      </w:divBdr>
    </w:div>
    <w:div w:id="1308781885">
      <w:bodyDiv w:val="1"/>
      <w:marLeft w:val="0"/>
      <w:marRight w:val="0"/>
      <w:marTop w:val="0"/>
      <w:marBottom w:val="0"/>
      <w:divBdr>
        <w:top w:val="none" w:sz="0" w:space="0" w:color="auto"/>
        <w:left w:val="none" w:sz="0" w:space="0" w:color="auto"/>
        <w:bottom w:val="none" w:sz="0" w:space="0" w:color="auto"/>
        <w:right w:val="none" w:sz="0" w:space="0" w:color="auto"/>
      </w:divBdr>
    </w:div>
    <w:div w:id="1348367126">
      <w:bodyDiv w:val="1"/>
      <w:marLeft w:val="0"/>
      <w:marRight w:val="0"/>
      <w:marTop w:val="0"/>
      <w:marBottom w:val="0"/>
      <w:divBdr>
        <w:top w:val="none" w:sz="0" w:space="0" w:color="auto"/>
        <w:left w:val="none" w:sz="0" w:space="0" w:color="auto"/>
        <w:bottom w:val="none" w:sz="0" w:space="0" w:color="auto"/>
        <w:right w:val="none" w:sz="0" w:space="0" w:color="auto"/>
      </w:divBdr>
      <w:divsChild>
        <w:div w:id="2084180024">
          <w:marLeft w:val="0"/>
          <w:marRight w:val="0"/>
          <w:marTop w:val="0"/>
          <w:marBottom w:val="0"/>
          <w:divBdr>
            <w:top w:val="none" w:sz="0" w:space="0" w:color="auto"/>
            <w:left w:val="none" w:sz="0" w:space="0" w:color="auto"/>
            <w:bottom w:val="none" w:sz="0" w:space="0" w:color="auto"/>
            <w:right w:val="none" w:sz="0" w:space="0" w:color="auto"/>
          </w:divBdr>
          <w:divsChild>
            <w:div w:id="152724995">
              <w:marLeft w:val="0"/>
              <w:marRight w:val="0"/>
              <w:marTop w:val="0"/>
              <w:marBottom w:val="0"/>
              <w:divBdr>
                <w:top w:val="none" w:sz="0" w:space="0" w:color="auto"/>
                <w:left w:val="none" w:sz="0" w:space="0" w:color="auto"/>
                <w:bottom w:val="none" w:sz="0" w:space="0" w:color="auto"/>
                <w:right w:val="none" w:sz="0" w:space="0" w:color="auto"/>
              </w:divBdr>
            </w:div>
            <w:div w:id="537930370">
              <w:marLeft w:val="0"/>
              <w:marRight w:val="0"/>
              <w:marTop w:val="0"/>
              <w:marBottom w:val="0"/>
              <w:divBdr>
                <w:top w:val="none" w:sz="0" w:space="0" w:color="auto"/>
                <w:left w:val="none" w:sz="0" w:space="0" w:color="auto"/>
                <w:bottom w:val="none" w:sz="0" w:space="0" w:color="auto"/>
                <w:right w:val="none" w:sz="0" w:space="0" w:color="auto"/>
              </w:divBdr>
            </w:div>
            <w:div w:id="1419670665">
              <w:marLeft w:val="0"/>
              <w:marRight w:val="0"/>
              <w:marTop w:val="0"/>
              <w:marBottom w:val="0"/>
              <w:divBdr>
                <w:top w:val="none" w:sz="0" w:space="0" w:color="auto"/>
                <w:left w:val="none" w:sz="0" w:space="0" w:color="auto"/>
                <w:bottom w:val="none" w:sz="0" w:space="0" w:color="auto"/>
                <w:right w:val="none" w:sz="0" w:space="0" w:color="auto"/>
              </w:divBdr>
            </w:div>
            <w:div w:id="147255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603940">
      <w:bodyDiv w:val="1"/>
      <w:marLeft w:val="0"/>
      <w:marRight w:val="0"/>
      <w:marTop w:val="0"/>
      <w:marBottom w:val="0"/>
      <w:divBdr>
        <w:top w:val="none" w:sz="0" w:space="0" w:color="auto"/>
        <w:left w:val="none" w:sz="0" w:space="0" w:color="auto"/>
        <w:bottom w:val="none" w:sz="0" w:space="0" w:color="auto"/>
        <w:right w:val="none" w:sz="0" w:space="0" w:color="auto"/>
      </w:divBdr>
    </w:div>
    <w:div w:id="1674724659">
      <w:bodyDiv w:val="1"/>
      <w:marLeft w:val="0"/>
      <w:marRight w:val="0"/>
      <w:marTop w:val="0"/>
      <w:marBottom w:val="0"/>
      <w:divBdr>
        <w:top w:val="none" w:sz="0" w:space="0" w:color="auto"/>
        <w:left w:val="none" w:sz="0" w:space="0" w:color="auto"/>
        <w:bottom w:val="none" w:sz="0" w:space="0" w:color="auto"/>
        <w:right w:val="none" w:sz="0" w:space="0" w:color="auto"/>
      </w:divBdr>
    </w:div>
    <w:div w:id="1762750397">
      <w:bodyDiv w:val="1"/>
      <w:marLeft w:val="0"/>
      <w:marRight w:val="0"/>
      <w:marTop w:val="0"/>
      <w:marBottom w:val="0"/>
      <w:divBdr>
        <w:top w:val="none" w:sz="0" w:space="0" w:color="auto"/>
        <w:left w:val="none" w:sz="0" w:space="0" w:color="auto"/>
        <w:bottom w:val="none" w:sz="0" w:space="0" w:color="auto"/>
        <w:right w:val="none" w:sz="0" w:space="0" w:color="auto"/>
      </w:divBdr>
    </w:div>
    <w:div w:id="2040692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im-bad.ru/docs/serikov_education_of_personality.pdf" TargetMode="External"/><Relationship Id="rId4" Type="http://schemas.openxmlformats.org/officeDocument/2006/relationships/settings" Target="settings.xml"/><Relationship Id="rId9" Type="http://schemas.openxmlformats.org/officeDocument/2006/relationships/hyperlink" Target="http://victor-safronov.narod.ru/systems-analysis/lectures/zhivickaya/03.html" TargetMode="Externa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ictor-safronov.narod.ru/systems-analysis/lectures/zhivickaya/03.html"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44"/>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3.6770603674540887E-2"/>
          <c:y val="0.10474219648163932"/>
          <c:w val="0.85335689045936391"/>
          <c:h val="0.78969957081545061"/>
        </c:manualLayout>
      </c:layout>
      <c:bar3DChart>
        <c:barDir val="col"/>
        <c:grouping val="percentStacked"/>
        <c:ser>
          <c:idx val="0"/>
          <c:order val="0"/>
          <c:tx>
            <c:strRef>
              <c:f>Sheet1!$A$2</c:f>
              <c:strCache>
                <c:ptCount val="1"/>
                <c:pt idx="0">
                  <c:v>на "2"</c:v>
                </c:pt>
              </c:strCache>
            </c:strRef>
          </c:tx>
          <c:spPr>
            <a:solidFill>
              <a:srgbClr val="FFFF00"/>
            </a:solidFill>
            <a:ln w="12675">
              <a:solidFill>
                <a:srgbClr val="000000"/>
              </a:solidFill>
              <a:prstDash val="solid"/>
            </a:ln>
            <a:scene3d>
              <a:camera prst="orthographicFront"/>
              <a:lightRig rig="threePt" dir="t"/>
            </a:scene3d>
            <a:sp3d>
              <a:bevelT/>
              <a:contourClr>
                <a:srgbClr val="000000"/>
              </a:contourClr>
            </a:sp3d>
          </c:spPr>
          <c:dLbls>
            <c:spPr>
              <a:solidFill>
                <a:sysClr val="window" lastClr="FFFFFF">
                  <a:alpha val="0"/>
                </a:sysClr>
              </a:solidFill>
              <a:ln w="25350">
                <a:noFill/>
              </a:ln>
            </c:spPr>
            <c:txPr>
              <a:bodyPr/>
              <a:lstStyle/>
              <a:p>
                <a:pPr>
                  <a:defRPr sz="1023" b="1" i="0" u="none" strike="noStrike" baseline="0">
                    <a:solidFill>
                      <a:srgbClr val="000000"/>
                    </a:solidFill>
                    <a:latin typeface="Calibri"/>
                    <a:ea typeface="Calibri"/>
                    <a:cs typeface="Calibri"/>
                  </a:defRPr>
                </a:pPr>
                <a:endParaRPr lang="ru-RU"/>
              </a:p>
            </c:txPr>
            <c:showVal val="1"/>
          </c:dLbls>
          <c:cat>
            <c:strRef>
              <c:f>Sheet1!$B$1:$G$1</c:f>
              <c:strCache>
                <c:ptCount val="6"/>
                <c:pt idx="0">
                  <c:v>1сочинение</c:v>
                </c:pt>
                <c:pt idx="1">
                  <c:v>2 сочинение</c:v>
                </c:pt>
                <c:pt idx="2">
                  <c:v>3 сочинение</c:v>
                </c:pt>
                <c:pt idx="3">
                  <c:v>4сочинение</c:v>
                </c:pt>
                <c:pt idx="4">
                  <c:v>5 сочинение</c:v>
                </c:pt>
                <c:pt idx="5">
                  <c:v>6сочинение</c:v>
                </c:pt>
              </c:strCache>
            </c:strRef>
          </c:cat>
          <c:val>
            <c:numRef>
              <c:f>Sheet1!$B$2:$G$2</c:f>
              <c:numCache>
                <c:formatCode>General</c:formatCode>
                <c:ptCount val="6"/>
                <c:pt idx="0">
                  <c:v>11</c:v>
                </c:pt>
                <c:pt idx="1">
                  <c:v>9</c:v>
                </c:pt>
                <c:pt idx="2">
                  <c:v>7</c:v>
                </c:pt>
                <c:pt idx="3">
                  <c:v>6</c:v>
                </c:pt>
                <c:pt idx="4">
                  <c:v>5</c:v>
                </c:pt>
                <c:pt idx="5">
                  <c:v>3</c:v>
                </c:pt>
              </c:numCache>
            </c:numRef>
          </c:val>
        </c:ser>
        <c:ser>
          <c:idx val="1"/>
          <c:order val="1"/>
          <c:tx>
            <c:strRef>
              <c:f>Sheet1!$A$3</c:f>
              <c:strCache>
                <c:ptCount val="1"/>
                <c:pt idx="0">
                  <c:v>на "3"</c:v>
                </c:pt>
              </c:strCache>
            </c:strRef>
          </c:tx>
          <c:spPr>
            <a:solidFill>
              <a:srgbClr val="0070C0"/>
            </a:solidFill>
            <a:ln w="12675">
              <a:solidFill>
                <a:srgbClr val="000000"/>
              </a:solidFill>
              <a:prstDash val="solid"/>
            </a:ln>
            <a:scene3d>
              <a:camera prst="orthographicFront"/>
              <a:lightRig rig="threePt" dir="t"/>
            </a:scene3d>
            <a:sp3d>
              <a:bevelT/>
              <a:contourClr>
                <a:srgbClr val="000000"/>
              </a:contourClr>
            </a:sp3d>
          </c:spPr>
          <c:dLbls>
            <c:spPr>
              <a:noFill/>
              <a:ln w="25350">
                <a:noFill/>
              </a:ln>
            </c:spPr>
            <c:txPr>
              <a:bodyPr/>
              <a:lstStyle/>
              <a:p>
                <a:pPr>
                  <a:defRPr sz="1023" b="1" i="0" u="none" strike="noStrike" baseline="0">
                    <a:solidFill>
                      <a:srgbClr val="000000"/>
                    </a:solidFill>
                    <a:latin typeface="Calibri"/>
                    <a:ea typeface="Calibri"/>
                    <a:cs typeface="Calibri"/>
                  </a:defRPr>
                </a:pPr>
                <a:endParaRPr lang="ru-RU"/>
              </a:p>
            </c:txPr>
            <c:showVal val="1"/>
          </c:dLbls>
          <c:cat>
            <c:strRef>
              <c:f>Sheet1!$B$1:$G$1</c:f>
              <c:strCache>
                <c:ptCount val="6"/>
                <c:pt idx="0">
                  <c:v>1сочинение</c:v>
                </c:pt>
                <c:pt idx="1">
                  <c:v>2 сочинение</c:v>
                </c:pt>
                <c:pt idx="2">
                  <c:v>3 сочинение</c:v>
                </c:pt>
                <c:pt idx="3">
                  <c:v>4сочинение</c:v>
                </c:pt>
                <c:pt idx="4">
                  <c:v>5 сочинение</c:v>
                </c:pt>
                <c:pt idx="5">
                  <c:v>6сочинение</c:v>
                </c:pt>
              </c:strCache>
            </c:strRef>
          </c:cat>
          <c:val>
            <c:numRef>
              <c:f>Sheet1!$B$3:$G$3</c:f>
              <c:numCache>
                <c:formatCode>General</c:formatCode>
                <c:ptCount val="6"/>
                <c:pt idx="0">
                  <c:v>7</c:v>
                </c:pt>
                <c:pt idx="1">
                  <c:v>8</c:v>
                </c:pt>
                <c:pt idx="2">
                  <c:v>7</c:v>
                </c:pt>
                <c:pt idx="3">
                  <c:v>7</c:v>
                </c:pt>
                <c:pt idx="4">
                  <c:v>7</c:v>
                </c:pt>
                <c:pt idx="5">
                  <c:v>7</c:v>
                </c:pt>
              </c:numCache>
            </c:numRef>
          </c:val>
        </c:ser>
        <c:ser>
          <c:idx val="2"/>
          <c:order val="2"/>
          <c:tx>
            <c:strRef>
              <c:f>Sheet1!$A$4</c:f>
              <c:strCache>
                <c:ptCount val="1"/>
                <c:pt idx="0">
                  <c:v>на"4"</c:v>
                </c:pt>
              </c:strCache>
            </c:strRef>
          </c:tx>
          <c:spPr>
            <a:solidFill>
              <a:srgbClr val="00B050"/>
            </a:solidFill>
            <a:ln w="12675">
              <a:solidFill>
                <a:srgbClr val="000000"/>
              </a:solidFill>
              <a:prstDash val="solid"/>
            </a:ln>
            <a:scene3d>
              <a:camera prst="orthographicFront"/>
              <a:lightRig rig="threePt" dir="t"/>
            </a:scene3d>
            <a:sp3d>
              <a:bevelT/>
              <a:contourClr>
                <a:srgbClr val="000000"/>
              </a:contourClr>
            </a:sp3d>
          </c:spPr>
          <c:dLbls>
            <c:spPr>
              <a:noFill/>
              <a:ln w="25350">
                <a:noFill/>
              </a:ln>
            </c:spPr>
            <c:txPr>
              <a:bodyPr/>
              <a:lstStyle/>
              <a:p>
                <a:pPr>
                  <a:defRPr sz="1023" b="1" i="0" u="none" strike="noStrike" baseline="0">
                    <a:solidFill>
                      <a:srgbClr val="000000"/>
                    </a:solidFill>
                    <a:latin typeface="Calibri"/>
                    <a:ea typeface="Calibri"/>
                    <a:cs typeface="Calibri"/>
                  </a:defRPr>
                </a:pPr>
                <a:endParaRPr lang="ru-RU"/>
              </a:p>
            </c:txPr>
            <c:showVal val="1"/>
          </c:dLbls>
          <c:cat>
            <c:strRef>
              <c:f>Sheet1!$B$1:$G$1</c:f>
              <c:strCache>
                <c:ptCount val="6"/>
                <c:pt idx="0">
                  <c:v>1сочинение</c:v>
                </c:pt>
                <c:pt idx="1">
                  <c:v>2 сочинение</c:v>
                </c:pt>
                <c:pt idx="2">
                  <c:v>3 сочинение</c:v>
                </c:pt>
                <c:pt idx="3">
                  <c:v>4сочинение</c:v>
                </c:pt>
                <c:pt idx="4">
                  <c:v>5 сочинение</c:v>
                </c:pt>
                <c:pt idx="5">
                  <c:v>6сочинение</c:v>
                </c:pt>
              </c:strCache>
            </c:strRef>
          </c:cat>
          <c:val>
            <c:numRef>
              <c:f>Sheet1!$B$4:$G$4</c:f>
              <c:numCache>
                <c:formatCode>General</c:formatCode>
                <c:ptCount val="6"/>
                <c:pt idx="1">
                  <c:v>1</c:v>
                </c:pt>
                <c:pt idx="2">
                  <c:v>4</c:v>
                </c:pt>
                <c:pt idx="3">
                  <c:v>4</c:v>
                </c:pt>
                <c:pt idx="4">
                  <c:v>3</c:v>
                </c:pt>
                <c:pt idx="5">
                  <c:v>5</c:v>
                </c:pt>
              </c:numCache>
            </c:numRef>
          </c:val>
        </c:ser>
        <c:ser>
          <c:idx val="3"/>
          <c:order val="3"/>
          <c:tx>
            <c:strRef>
              <c:f>Sheet1!$A$5</c:f>
              <c:strCache>
                <c:ptCount val="1"/>
                <c:pt idx="0">
                  <c:v>на "5"</c:v>
                </c:pt>
              </c:strCache>
            </c:strRef>
          </c:tx>
          <c:spPr>
            <a:solidFill>
              <a:srgbClr val="FF0000"/>
            </a:solidFill>
            <a:ln w="12675">
              <a:solidFill>
                <a:srgbClr val="000000"/>
              </a:solidFill>
              <a:prstDash val="solid"/>
            </a:ln>
            <a:scene3d>
              <a:camera prst="orthographicFront"/>
              <a:lightRig rig="threePt" dir="t"/>
            </a:scene3d>
            <a:sp3d>
              <a:bevelT/>
              <a:contourClr>
                <a:srgbClr val="000000"/>
              </a:contourClr>
            </a:sp3d>
          </c:spPr>
          <c:dLbls>
            <c:spPr>
              <a:noFill/>
              <a:ln w="25350">
                <a:noFill/>
              </a:ln>
            </c:spPr>
            <c:txPr>
              <a:bodyPr/>
              <a:lstStyle/>
              <a:p>
                <a:pPr>
                  <a:defRPr sz="1023" b="1" i="0" u="none" strike="noStrike" baseline="0">
                    <a:solidFill>
                      <a:srgbClr val="000000"/>
                    </a:solidFill>
                    <a:latin typeface="Calibri"/>
                    <a:ea typeface="Calibri"/>
                    <a:cs typeface="Calibri"/>
                  </a:defRPr>
                </a:pPr>
                <a:endParaRPr lang="ru-RU"/>
              </a:p>
            </c:txPr>
            <c:showVal val="1"/>
          </c:dLbls>
          <c:cat>
            <c:strRef>
              <c:f>Sheet1!$B$1:$G$1</c:f>
              <c:strCache>
                <c:ptCount val="6"/>
                <c:pt idx="0">
                  <c:v>1сочинение</c:v>
                </c:pt>
                <c:pt idx="1">
                  <c:v>2 сочинение</c:v>
                </c:pt>
                <c:pt idx="2">
                  <c:v>3 сочинение</c:v>
                </c:pt>
                <c:pt idx="3">
                  <c:v>4сочинение</c:v>
                </c:pt>
                <c:pt idx="4">
                  <c:v>5 сочинение</c:v>
                </c:pt>
                <c:pt idx="5">
                  <c:v>6сочинение</c:v>
                </c:pt>
              </c:strCache>
            </c:strRef>
          </c:cat>
          <c:val>
            <c:numRef>
              <c:f>Sheet1!$B$5:$G$5</c:f>
              <c:numCache>
                <c:formatCode>General</c:formatCode>
                <c:ptCount val="6"/>
                <c:pt idx="3">
                  <c:v>1</c:v>
                </c:pt>
                <c:pt idx="4">
                  <c:v>3</c:v>
                </c:pt>
                <c:pt idx="5">
                  <c:v>3</c:v>
                </c:pt>
              </c:numCache>
            </c:numRef>
          </c:val>
        </c:ser>
        <c:dLbls>
          <c:showVal val="1"/>
        </c:dLbls>
        <c:gapDepth val="0"/>
        <c:shape val="box"/>
        <c:axId val="121406208"/>
        <c:axId val="121407744"/>
        <c:axId val="0"/>
      </c:bar3DChart>
      <c:catAx>
        <c:axId val="121406208"/>
        <c:scaling>
          <c:orientation val="minMax"/>
        </c:scaling>
        <c:axPos val="b"/>
        <c:numFmt formatCode="General" sourceLinked="1"/>
        <c:tickLblPos val="low"/>
        <c:spPr>
          <a:ln w="3169">
            <a:solidFill>
              <a:srgbClr val="000000"/>
            </a:solidFill>
            <a:prstDash val="solid"/>
          </a:ln>
        </c:spPr>
        <c:txPr>
          <a:bodyPr rot="0" vert="horz"/>
          <a:lstStyle/>
          <a:p>
            <a:pPr>
              <a:defRPr sz="1000" b="1" i="0" u="none" strike="noStrike" baseline="0">
                <a:solidFill>
                  <a:srgbClr val="000000"/>
                </a:solidFill>
                <a:latin typeface="Calibri"/>
                <a:ea typeface="Calibri"/>
                <a:cs typeface="Calibri"/>
              </a:defRPr>
            </a:pPr>
            <a:endParaRPr lang="ru-RU"/>
          </a:p>
        </c:txPr>
        <c:crossAx val="121407744"/>
        <c:crosses val="autoZero"/>
        <c:auto val="1"/>
        <c:lblAlgn val="ctr"/>
        <c:lblOffset val="100"/>
        <c:tickLblSkip val="1"/>
        <c:tickMarkSkip val="1"/>
      </c:catAx>
      <c:valAx>
        <c:axId val="121407744"/>
        <c:scaling>
          <c:orientation val="minMax"/>
        </c:scaling>
        <c:delete val="1"/>
        <c:axPos val="l"/>
        <c:majorGridlines>
          <c:spPr>
            <a:ln w="3169">
              <a:solidFill>
                <a:srgbClr val="000000"/>
              </a:solidFill>
              <a:prstDash val="solid"/>
            </a:ln>
          </c:spPr>
        </c:majorGridlines>
        <c:numFmt formatCode="0%" sourceLinked="1"/>
        <c:tickLblPos val="none"/>
        <c:crossAx val="121406208"/>
        <c:crosses val="autoZero"/>
        <c:crossBetween val="between"/>
      </c:valAx>
      <c:spPr>
        <a:solidFill>
          <a:schemeClr val="bg1"/>
        </a:solidFill>
        <a:ln w="25350">
          <a:noFill/>
        </a:ln>
      </c:spPr>
    </c:plotArea>
    <c:legend>
      <c:legendPos val="r"/>
      <c:layout>
        <c:manualLayout>
          <c:xMode val="edge"/>
          <c:yMode val="edge"/>
          <c:x val="0.89304993738528404"/>
          <c:y val="0.32522349599917366"/>
          <c:w val="0.10424028268551336"/>
          <c:h val="0.38197424892704268"/>
        </c:manualLayout>
      </c:layout>
      <c:spPr>
        <a:noFill/>
        <a:ln w="3169">
          <a:solidFill>
            <a:srgbClr val="000000"/>
          </a:solidFill>
          <a:prstDash val="solid"/>
        </a:ln>
      </c:spPr>
      <c:txPr>
        <a:bodyPr/>
        <a:lstStyle/>
        <a:p>
          <a:pPr>
            <a:defRPr sz="938"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lgn="just">
        <a:defRPr sz="1023" b="1" i="0" u="none" strike="noStrike" baseline="0">
          <a:solidFill>
            <a:srgbClr val="000000"/>
          </a:solidFill>
          <a:latin typeface="Calibri"/>
          <a:ea typeface="Calibri"/>
          <a:cs typeface="Calibri"/>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44"/>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3.6770603674540686E-2"/>
          <c:y val="0.1047421964816394"/>
          <c:w val="0.85335689045936391"/>
          <c:h val="0.78969957081545061"/>
        </c:manualLayout>
      </c:layout>
      <c:bar3DChart>
        <c:barDir val="col"/>
        <c:grouping val="percentStacked"/>
        <c:ser>
          <c:idx val="0"/>
          <c:order val="0"/>
          <c:tx>
            <c:strRef>
              <c:f>Sheet1!$A$2</c:f>
              <c:strCache>
                <c:ptCount val="1"/>
                <c:pt idx="0">
                  <c:v>не хочу!</c:v>
                </c:pt>
              </c:strCache>
            </c:strRef>
          </c:tx>
          <c:spPr>
            <a:solidFill>
              <a:schemeClr val="tx2">
                <a:lumMod val="60000"/>
                <a:lumOff val="40000"/>
              </a:schemeClr>
            </a:solidFill>
            <a:ln w="12675">
              <a:solidFill>
                <a:srgbClr val="000000"/>
              </a:solidFill>
              <a:prstDash val="solid"/>
            </a:ln>
            <a:scene3d>
              <a:camera prst="orthographicFront"/>
              <a:lightRig rig="threePt" dir="t"/>
            </a:scene3d>
            <a:sp3d>
              <a:bevelT/>
              <a:contourClr>
                <a:srgbClr val="000000"/>
              </a:contourClr>
            </a:sp3d>
          </c:spPr>
          <c:dLbls>
            <c:spPr>
              <a:solidFill>
                <a:sysClr val="window" lastClr="FFFFFF">
                  <a:alpha val="0"/>
                </a:sysClr>
              </a:solidFill>
              <a:ln w="25350">
                <a:noFill/>
              </a:ln>
              <a:scene3d>
                <a:camera prst="orthographicFront"/>
                <a:lightRig rig="threePt" dir="t"/>
              </a:scene3d>
              <a:sp3d>
                <a:bevelT/>
              </a:sp3d>
            </c:spPr>
            <c:txPr>
              <a:bodyPr/>
              <a:lstStyle/>
              <a:p>
                <a:pPr>
                  <a:defRPr sz="1023" b="1" i="0" u="none" strike="noStrike" baseline="0">
                    <a:solidFill>
                      <a:srgbClr val="000000"/>
                    </a:solidFill>
                    <a:latin typeface="Calibri"/>
                    <a:ea typeface="Calibri"/>
                    <a:cs typeface="Calibri"/>
                  </a:defRPr>
                </a:pPr>
                <a:endParaRPr lang="ru-RU"/>
              </a:p>
            </c:txPr>
            <c:showVal val="1"/>
          </c:dLbls>
          <c:cat>
            <c:strRef>
              <c:f>Sheet1!$B$1:$G$1</c:f>
              <c:strCache>
                <c:ptCount val="6"/>
                <c:pt idx="0">
                  <c:v>1сочинение</c:v>
                </c:pt>
                <c:pt idx="1">
                  <c:v>2 сочинение</c:v>
                </c:pt>
                <c:pt idx="2">
                  <c:v>3 сочинение</c:v>
                </c:pt>
                <c:pt idx="3">
                  <c:v>4сочинение</c:v>
                </c:pt>
                <c:pt idx="4">
                  <c:v>5 сочинение</c:v>
                </c:pt>
                <c:pt idx="5">
                  <c:v>6сочинение</c:v>
                </c:pt>
              </c:strCache>
            </c:strRef>
          </c:cat>
          <c:val>
            <c:numRef>
              <c:f>Sheet1!$B$2:$G$2</c:f>
              <c:numCache>
                <c:formatCode>General</c:formatCode>
                <c:ptCount val="6"/>
                <c:pt idx="0">
                  <c:v>12</c:v>
                </c:pt>
                <c:pt idx="1">
                  <c:v>12</c:v>
                </c:pt>
                <c:pt idx="2">
                  <c:v>10</c:v>
                </c:pt>
                <c:pt idx="3">
                  <c:v>7</c:v>
                </c:pt>
                <c:pt idx="4">
                  <c:v>5</c:v>
                </c:pt>
                <c:pt idx="5">
                  <c:v>5</c:v>
                </c:pt>
              </c:numCache>
            </c:numRef>
          </c:val>
        </c:ser>
        <c:ser>
          <c:idx val="1"/>
          <c:order val="1"/>
          <c:tx>
            <c:strRef>
              <c:f>Sheet1!$A$3</c:f>
              <c:strCache>
                <c:ptCount val="1"/>
                <c:pt idx="0">
                  <c:v>напишу!</c:v>
                </c:pt>
              </c:strCache>
            </c:strRef>
          </c:tx>
          <c:spPr>
            <a:solidFill>
              <a:srgbClr val="00B050"/>
            </a:solidFill>
            <a:ln w="12675">
              <a:solidFill>
                <a:srgbClr val="000000"/>
              </a:solidFill>
              <a:prstDash val="solid"/>
            </a:ln>
            <a:effectLst>
              <a:innerShdw blurRad="63500" dist="50800" dir="13500000">
                <a:prstClr val="black">
                  <a:alpha val="50000"/>
                </a:prstClr>
              </a:innerShdw>
            </a:effectLst>
            <a:scene3d>
              <a:camera prst="orthographicFront"/>
              <a:lightRig rig="threePt" dir="t"/>
            </a:scene3d>
            <a:sp3d>
              <a:bevelT/>
              <a:contourClr>
                <a:srgbClr val="000000"/>
              </a:contourClr>
            </a:sp3d>
          </c:spPr>
          <c:dLbls>
            <c:spPr>
              <a:noFill/>
              <a:ln w="25350">
                <a:noFill/>
              </a:ln>
            </c:spPr>
            <c:txPr>
              <a:bodyPr/>
              <a:lstStyle/>
              <a:p>
                <a:pPr>
                  <a:defRPr sz="1023" b="1" i="0" u="none" strike="noStrike" baseline="0">
                    <a:solidFill>
                      <a:srgbClr val="000000"/>
                    </a:solidFill>
                    <a:latin typeface="Calibri"/>
                    <a:ea typeface="Calibri"/>
                    <a:cs typeface="Calibri"/>
                  </a:defRPr>
                </a:pPr>
                <a:endParaRPr lang="ru-RU"/>
              </a:p>
            </c:txPr>
            <c:showVal val="1"/>
          </c:dLbls>
          <c:cat>
            <c:strRef>
              <c:f>Sheet1!$B$1:$G$1</c:f>
              <c:strCache>
                <c:ptCount val="6"/>
                <c:pt idx="0">
                  <c:v>1сочинение</c:v>
                </c:pt>
                <c:pt idx="1">
                  <c:v>2 сочинение</c:v>
                </c:pt>
                <c:pt idx="2">
                  <c:v>3 сочинение</c:v>
                </c:pt>
                <c:pt idx="3">
                  <c:v>4сочинение</c:v>
                </c:pt>
                <c:pt idx="4">
                  <c:v>5 сочинение</c:v>
                </c:pt>
                <c:pt idx="5">
                  <c:v>6сочинение</c:v>
                </c:pt>
              </c:strCache>
            </c:strRef>
          </c:cat>
          <c:val>
            <c:numRef>
              <c:f>Sheet1!$B$3:$G$3</c:f>
              <c:numCache>
                <c:formatCode>General</c:formatCode>
                <c:ptCount val="6"/>
                <c:pt idx="0">
                  <c:v>6</c:v>
                </c:pt>
                <c:pt idx="1">
                  <c:v>6</c:v>
                </c:pt>
                <c:pt idx="2">
                  <c:v>7</c:v>
                </c:pt>
                <c:pt idx="3">
                  <c:v>8</c:v>
                </c:pt>
                <c:pt idx="4">
                  <c:v>9</c:v>
                </c:pt>
                <c:pt idx="5">
                  <c:v>9</c:v>
                </c:pt>
              </c:numCache>
            </c:numRef>
          </c:val>
        </c:ser>
        <c:ser>
          <c:idx val="2"/>
          <c:order val="2"/>
          <c:tx>
            <c:strRef>
              <c:f>Sheet1!$A$4</c:f>
              <c:strCache>
                <c:ptCount val="1"/>
                <c:pt idx="0">
                  <c:v>ура!</c:v>
                </c:pt>
              </c:strCache>
            </c:strRef>
          </c:tx>
          <c:spPr>
            <a:solidFill>
              <a:srgbClr val="FF0000"/>
            </a:solidFill>
            <a:ln w="12675">
              <a:solidFill>
                <a:srgbClr val="000000"/>
              </a:solidFill>
              <a:prstDash val="solid"/>
            </a:ln>
            <a:scene3d>
              <a:camera prst="orthographicFront"/>
              <a:lightRig rig="threePt" dir="t"/>
            </a:scene3d>
            <a:sp3d>
              <a:bevelT/>
              <a:contourClr>
                <a:srgbClr val="000000"/>
              </a:contourClr>
            </a:sp3d>
          </c:spPr>
          <c:dLbls>
            <c:spPr>
              <a:noFill/>
              <a:ln w="25350">
                <a:noFill/>
              </a:ln>
            </c:spPr>
            <c:txPr>
              <a:bodyPr/>
              <a:lstStyle/>
              <a:p>
                <a:pPr>
                  <a:defRPr sz="1023" b="1" i="0" u="none" strike="noStrike" baseline="0">
                    <a:solidFill>
                      <a:srgbClr val="000000"/>
                    </a:solidFill>
                    <a:latin typeface="Calibri"/>
                    <a:ea typeface="Calibri"/>
                    <a:cs typeface="Calibri"/>
                  </a:defRPr>
                </a:pPr>
                <a:endParaRPr lang="ru-RU"/>
              </a:p>
            </c:txPr>
            <c:showVal val="1"/>
          </c:dLbls>
          <c:cat>
            <c:strRef>
              <c:f>Sheet1!$B$1:$G$1</c:f>
              <c:strCache>
                <c:ptCount val="6"/>
                <c:pt idx="0">
                  <c:v>1сочинение</c:v>
                </c:pt>
                <c:pt idx="1">
                  <c:v>2 сочинение</c:v>
                </c:pt>
                <c:pt idx="2">
                  <c:v>3 сочинение</c:v>
                </c:pt>
                <c:pt idx="3">
                  <c:v>4сочинение</c:v>
                </c:pt>
                <c:pt idx="4">
                  <c:v>5 сочинение</c:v>
                </c:pt>
                <c:pt idx="5">
                  <c:v>6сочинение</c:v>
                </c:pt>
              </c:strCache>
            </c:strRef>
          </c:cat>
          <c:val>
            <c:numRef>
              <c:f>Sheet1!$B$4:$G$4</c:f>
              <c:numCache>
                <c:formatCode>General</c:formatCode>
                <c:ptCount val="6"/>
                <c:pt idx="0">
                  <c:v>0</c:v>
                </c:pt>
                <c:pt idx="1">
                  <c:v>0</c:v>
                </c:pt>
                <c:pt idx="2">
                  <c:v>1</c:v>
                </c:pt>
                <c:pt idx="3">
                  <c:v>3</c:v>
                </c:pt>
                <c:pt idx="4">
                  <c:v>4</c:v>
                </c:pt>
                <c:pt idx="5">
                  <c:v>4</c:v>
                </c:pt>
              </c:numCache>
            </c:numRef>
          </c:val>
        </c:ser>
        <c:ser>
          <c:idx val="3"/>
          <c:order val="3"/>
          <c:tx>
            <c:strRef>
              <c:f>Sheet1!$A$5</c:f>
              <c:strCache>
                <c:ptCount val="1"/>
              </c:strCache>
            </c:strRef>
          </c:tx>
          <c:spPr>
            <a:solidFill>
              <a:srgbClr val="FF0000"/>
            </a:solidFill>
            <a:ln w="12675">
              <a:solidFill>
                <a:srgbClr val="000000"/>
              </a:solidFill>
              <a:prstDash val="solid"/>
            </a:ln>
          </c:spPr>
          <c:dLbls>
            <c:spPr>
              <a:noFill/>
              <a:ln w="25350">
                <a:noFill/>
              </a:ln>
            </c:spPr>
            <c:txPr>
              <a:bodyPr/>
              <a:lstStyle/>
              <a:p>
                <a:pPr>
                  <a:defRPr sz="1023" b="1" i="0" u="none" strike="noStrike" baseline="0">
                    <a:solidFill>
                      <a:srgbClr val="000000"/>
                    </a:solidFill>
                    <a:latin typeface="Calibri"/>
                    <a:ea typeface="Calibri"/>
                    <a:cs typeface="Calibri"/>
                  </a:defRPr>
                </a:pPr>
                <a:endParaRPr lang="ru-RU"/>
              </a:p>
            </c:txPr>
            <c:showVal val="1"/>
          </c:dLbls>
          <c:cat>
            <c:strRef>
              <c:f>Sheet1!$B$1:$G$1</c:f>
              <c:strCache>
                <c:ptCount val="6"/>
                <c:pt idx="0">
                  <c:v>1сочинение</c:v>
                </c:pt>
                <c:pt idx="1">
                  <c:v>2 сочинение</c:v>
                </c:pt>
                <c:pt idx="2">
                  <c:v>3 сочинение</c:v>
                </c:pt>
                <c:pt idx="3">
                  <c:v>4сочинение</c:v>
                </c:pt>
                <c:pt idx="4">
                  <c:v>5 сочинение</c:v>
                </c:pt>
                <c:pt idx="5">
                  <c:v>6сочинение</c:v>
                </c:pt>
              </c:strCache>
            </c:strRef>
          </c:cat>
          <c:val>
            <c:numRef>
              <c:f>Sheet1!$B$5:$G$5</c:f>
              <c:numCache>
                <c:formatCode>General</c:formatCode>
                <c:ptCount val="6"/>
              </c:numCache>
            </c:numRef>
          </c:val>
        </c:ser>
        <c:dLbls>
          <c:showVal val="1"/>
        </c:dLbls>
        <c:gapDepth val="0"/>
        <c:shape val="box"/>
        <c:axId val="121534336"/>
        <c:axId val="121535872"/>
        <c:axId val="0"/>
      </c:bar3DChart>
      <c:catAx>
        <c:axId val="121534336"/>
        <c:scaling>
          <c:orientation val="minMax"/>
        </c:scaling>
        <c:axPos val="b"/>
        <c:numFmt formatCode="General" sourceLinked="1"/>
        <c:tickLblPos val="low"/>
        <c:spPr>
          <a:ln w="3169">
            <a:solidFill>
              <a:srgbClr val="000000"/>
            </a:solidFill>
            <a:prstDash val="solid"/>
          </a:ln>
        </c:spPr>
        <c:txPr>
          <a:bodyPr rot="0" vert="horz"/>
          <a:lstStyle/>
          <a:p>
            <a:pPr>
              <a:defRPr sz="900" b="1" i="0" u="none" strike="noStrike" baseline="0">
                <a:solidFill>
                  <a:srgbClr val="000000"/>
                </a:solidFill>
                <a:latin typeface="Calibri"/>
                <a:ea typeface="Calibri"/>
                <a:cs typeface="Calibri"/>
              </a:defRPr>
            </a:pPr>
            <a:endParaRPr lang="ru-RU"/>
          </a:p>
        </c:txPr>
        <c:crossAx val="121535872"/>
        <c:crosses val="autoZero"/>
        <c:auto val="1"/>
        <c:lblAlgn val="ctr"/>
        <c:lblOffset val="100"/>
        <c:tickLblSkip val="1"/>
        <c:tickMarkSkip val="1"/>
      </c:catAx>
      <c:valAx>
        <c:axId val="121535872"/>
        <c:scaling>
          <c:orientation val="minMax"/>
        </c:scaling>
        <c:delete val="1"/>
        <c:axPos val="l"/>
        <c:majorGridlines>
          <c:spPr>
            <a:ln w="3169">
              <a:solidFill>
                <a:srgbClr val="000000"/>
              </a:solidFill>
              <a:prstDash val="solid"/>
            </a:ln>
          </c:spPr>
        </c:majorGridlines>
        <c:numFmt formatCode="0%" sourceLinked="1"/>
        <c:tickLblPos val="none"/>
        <c:crossAx val="121534336"/>
        <c:crosses val="autoZero"/>
        <c:crossBetween val="between"/>
      </c:valAx>
      <c:spPr>
        <a:solidFill>
          <a:schemeClr val="bg1"/>
        </a:solidFill>
        <a:ln w="25350">
          <a:noFill/>
        </a:ln>
      </c:spPr>
    </c:plotArea>
    <c:legend>
      <c:legendPos val="r"/>
      <c:legendEntry>
        <c:idx val="0"/>
        <c:delete val="1"/>
      </c:legendEntry>
    </c:legend>
    <c:plotVisOnly val="1"/>
    <c:dispBlanksAs val="gap"/>
  </c:chart>
  <c:spPr>
    <a:noFill/>
    <a:ln>
      <a:noFill/>
    </a:ln>
  </c:spPr>
  <c:txPr>
    <a:bodyPr/>
    <a:lstStyle/>
    <a:p>
      <a:pPr algn="just">
        <a:defRPr sz="1023" b="1" i="0" u="none" strike="noStrike" baseline="0">
          <a:solidFill>
            <a:srgbClr val="000000"/>
          </a:solidFill>
          <a:latin typeface="Calibri"/>
          <a:ea typeface="Calibri"/>
          <a:cs typeface="Calibri"/>
        </a:defRPr>
      </a:pPr>
      <a:endParaRPr lang="ru-RU"/>
    </a:p>
  </c:txPr>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08"/>
  <w:characterSpacingControl w:val="doNotCompress"/>
  <w:compat>
    <w:useFELayout/>
  </w:compat>
  <w:rsids>
    <w:rsidRoot w:val="00DE7FE0"/>
    <w:rsid w:val="00DE7F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BD1C7342AB74B87AF87573703A2D2B6">
    <w:name w:val="2BD1C7342AB74B87AF87573703A2D2B6"/>
    <w:rsid w:val="00DE7FE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011C2-D433-4D5F-BA36-77B870BE0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34</Pages>
  <Words>9138</Words>
  <Characters>52088</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Компьютер</dc:creator>
  <cp:lastModifiedBy>Компьютер</cp:lastModifiedBy>
  <cp:revision>5</cp:revision>
  <dcterms:created xsi:type="dcterms:W3CDTF">2013-03-26T18:11:00Z</dcterms:created>
  <dcterms:modified xsi:type="dcterms:W3CDTF">2013-04-14T08:17:00Z</dcterms:modified>
</cp:coreProperties>
</file>